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0CE34BBD"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Pr="00A072F5">
        <w:rPr>
          <w:w w:val="115"/>
          <w:sz w:val="44"/>
          <w:u w:val="thick"/>
          <w:lang w:val="en-GB"/>
        </w:rPr>
        <w:t>N</w:t>
      </w:r>
      <w:r>
        <w:rPr>
          <w:w w:val="115"/>
          <w:sz w:val="44"/>
          <w:u w:val="thick"/>
          <w:lang w:val="en-GB"/>
        </w:rPr>
        <w:t>00</w:t>
      </w:r>
      <w:r w:rsidR="00D73257">
        <w:rPr>
          <w:w w:val="115"/>
          <w:sz w:val="44"/>
          <w:u w:val="thick"/>
          <w:lang w:val="en-GB"/>
        </w:rPr>
        <w:t>782</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46226DD7" w:rsidR="0057330A" w:rsidRPr="004F5473" w:rsidRDefault="0057330A" w:rsidP="0057330A">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F3302A">
        <w:rPr>
          <w:w w:val="125"/>
          <w:sz w:val="24"/>
        </w:rPr>
        <w:t>2023-02-03</w:t>
      </w:r>
    </w:p>
    <w:p w14:paraId="3168DC26" w14:textId="77777777" w:rsidR="0057330A" w:rsidRPr="004F5473" w:rsidRDefault="0057330A" w:rsidP="0057330A">
      <w:pPr>
        <w:spacing w:before="1"/>
        <w:rPr>
          <w:sz w:val="36"/>
        </w:rPr>
      </w:pPr>
    </w:p>
    <w:p w14:paraId="1ED2660A" w14:textId="77777777" w:rsidR="0057330A" w:rsidRPr="004F5473" w:rsidRDefault="0057330A" w:rsidP="0057330A">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08A14502" w14:textId="77777777" w:rsidR="0057330A" w:rsidRPr="004F5473" w:rsidRDefault="0057330A" w:rsidP="0057330A">
      <w:pPr>
        <w:spacing w:before="1"/>
        <w:rPr>
          <w:sz w:val="36"/>
        </w:rPr>
      </w:pPr>
    </w:p>
    <w:p w14:paraId="2DE11A1F" w14:textId="3DB7EC81" w:rsidR="0057330A" w:rsidRPr="004F5473" w:rsidRDefault="0057330A" w:rsidP="0057330A">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FB3DA2D" w14:textId="31DC9A89" w:rsidR="0057330A" w:rsidRPr="004F5473" w:rsidRDefault="0057330A" w:rsidP="0057330A">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6E6D73">
        <w:rPr>
          <w:b/>
          <w:w w:val="120"/>
        </w:rPr>
        <w:tab/>
      </w:r>
      <w:r w:rsidR="00F3302A">
        <w:rPr>
          <w:w w:val="120"/>
          <w:sz w:val="24"/>
        </w:rPr>
        <w:t>2023-02-03</w:t>
      </w:r>
    </w:p>
    <w:p w14:paraId="21C5ABB1" w14:textId="77777777" w:rsidR="0057330A" w:rsidRPr="00A072F5" w:rsidRDefault="0057330A" w:rsidP="0057330A">
      <w:pPr>
        <w:spacing w:before="1"/>
        <w:rPr>
          <w:sz w:val="36"/>
          <w:lang w:val="en-GB"/>
        </w:rPr>
      </w:pPr>
    </w:p>
    <w:p w14:paraId="375879BF" w14:textId="6AC3958D" w:rsidR="0057330A" w:rsidRPr="00A072F5" w:rsidRDefault="0057330A" w:rsidP="0057330A">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A13035">
        <w:rPr>
          <w:w w:val="120"/>
          <w:sz w:val="24"/>
          <w:lang w:val="en-GB"/>
        </w:rPr>
        <w:t>9</w:t>
      </w:r>
      <w:r w:rsidRPr="00A072F5">
        <w:rPr>
          <w:w w:val="120"/>
          <w:sz w:val="24"/>
          <w:lang w:val="en-GB"/>
        </w:rPr>
        <w:t xml:space="preserve"> (with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5F1A8333" w:rsidR="0057330A" w:rsidRPr="00A072F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D73257">
        <w:rPr>
          <w:rFonts w:ascii="Times New Roman" w:eastAsia="SimSun" w:hAnsi="Times New Roman" w:cs="Times New Roman"/>
          <w:b/>
          <w:sz w:val="48"/>
          <w:lang w:val="en-GB" w:eastAsia="zh-CN"/>
        </w:rPr>
        <w:t>782</w:t>
      </w:r>
    </w:p>
    <w:p w14:paraId="77413896" w14:textId="674AA405" w:rsidR="0057330A" w:rsidRDefault="0057330A" w:rsidP="0057330A">
      <w:pPr>
        <w:jc w:val="right"/>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 xml:space="preserve">Online – </w:t>
      </w:r>
      <w:r w:rsidR="003C7229">
        <w:rPr>
          <w:rFonts w:ascii="Times New Roman" w:eastAsia="SimSun" w:hAnsi="Times New Roman" w:cs="Times New Roman"/>
          <w:b/>
          <w:sz w:val="28"/>
          <w:lang w:val="en-GB" w:eastAsia="zh-CN"/>
        </w:rPr>
        <w:t>Janu</w:t>
      </w:r>
      <w:r w:rsidR="00BF1DDA">
        <w:rPr>
          <w:rFonts w:ascii="Times New Roman" w:eastAsia="SimSun" w:hAnsi="Times New Roman" w:cs="Times New Roman"/>
          <w:b/>
          <w:sz w:val="28"/>
          <w:lang w:val="en-GB" w:eastAsia="zh-CN"/>
        </w:rPr>
        <w:t>ary</w:t>
      </w:r>
      <w:r>
        <w:rPr>
          <w:rFonts w:ascii="Times New Roman" w:eastAsia="SimSun" w:hAnsi="Times New Roman" w:cs="Times New Roman"/>
          <w:b/>
          <w:sz w:val="28"/>
          <w:lang w:val="en-GB" w:eastAsia="zh-CN"/>
        </w:rPr>
        <w:t xml:space="preserve"> 202</w:t>
      </w:r>
      <w:r w:rsidR="00BF1DDA">
        <w:rPr>
          <w:rFonts w:ascii="Times New Roman" w:eastAsia="SimSun" w:hAnsi="Times New Roman" w:cs="Times New Roman"/>
          <w:b/>
          <w:sz w:val="28"/>
          <w:lang w:val="en-GB" w:eastAsia="zh-CN"/>
        </w:rPr>
        <w:t>3</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87061F1" w:rsidR="0057330A" w:rsidRDefault="00EA19C0" w:rsidP="00A5568E">
            <w:pPr>
              <w:suppressAutoHyphens/>
              <w:rPr>
                <w:rFonts w:ascii="Times New Roman" w:hAnsi="Times New Roman" w:cs="Times New Roman"/>
                <w:b/>
                <w:sz w:val="24"/>
                <w:lang w:val="en-GB"/>
              </w:rPr>
            </w:pPr>
            <w:r>
              <w:rPr>
                <w:rFonts w:ascii="Times New Roman" w:hAnsi="Times New Roman" w:cs="Times New Roman"/>
                <w:b/>
                <w:lang w:val="en-GB"/>
              </w:rPr>
              <w:t>22306</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6A95074F" w14:textId="5901621C" w:rsidR="00941674" w:rsidRDefault="00634ECB">
          <w:pPr>
            <w:pStyle w:val="TOC1"/>
            <w:tabs>
              <w:tab w:val="left" w:pos="480"/>
              <w:tab w:val="right" w:leader="dot" w:pos="9010"/>
            </w:tabs>
            <w:rPr>
              <w:ins w:id="1" w:author="Gurdeep Bhullar" w:date="2023-02-10T12:06:00Z"/>
              <w:rFonts w:asciiTheme="minorHAnsi" w:eastAsiaTheme="minorEastAsia" w:hAnsiTheme="minorHAnsi" w:cstheme="minorBidi"/>
              <w:noProof/>
              <w:szCs w:val="22"/>
            </w:rPr>
          </w:pPr>
          <w:r>
            <w:fldChar w:fldCharType="begin"/>
          </w:r>
          <w:r>
            <w:instrText xml:space="preserve"> TOC \o "1-3" \h \z \u </w:instrText>
          </w:r>
          <w:r>
            <w:fldChar w:fldCharType="separate"/>
          </w:r>
          <w:ins w:id="2" w:author="Gurdeep Bhullar" w:date="2023-02-10T12:06:00Z">
            <w:r w:rsidR="00941674" w:rsidRPr="0033325C">
              <w:rPr>
                <w:rStyle w:val="Hyperlink"/>
                <w:noProof/>
              </w:rPr>
              <w:fldChar w:fldCharType="begin"/>
            </w:r>
            <w:r w:rsidR="00941674" w:rsidRPr="0033325C">
              <w:rPr>
                <w:rStyle w:val="Hyperlink"/>
                <w:noProof/>
              </w:rPr>
              <w:instrText xml:space="preserve"> </w:instrText>
            </w:r>
            <w:r w:rsidR="00941674">
              <w:rPr>
                <w:noProof/>
              </w:rPr>
              <w:instrText>HYPERLINK \l "_Toc126923184"</w:instrText>
            </w:r>
            <w:r w:rsidR="00941674" w:rsidRPr="0033325C">
              <w:rPr>
                <w:rStyle w:val="Hyperlink"/>
                <w:noProof/>
              </w:rPr>
              <w:instrText xml:space="preserve"> </w:instrText>
            </w:r>
            <w:r w:rsidR="00941674" w:rsidRPr="0033325C">
              <w:rPr>
                <w:rStyle w:val="Hyperlink"/>
                <w:noProof/>
              </w:rPr>
            </w:r>
            <w:r w:rsidR="00941674" w:rsidRPr="0033325C">
              <w:rPr>
                <w:rStyle w:val="Hyperlink"/>
                <w:noProof/>
              </w:rPr>
              <w:fldChar w:fldCharType="separate"/>
            </w:r>
            <w:r w:rsidR="00941674" w:rsidRPr="0033325C">
              <w:rPr>
                <w:rStyle w:val="Hyperlink"/>
                <w:noProof/>
              </w:rPr>
              <w:t>1</w:t>
            </w:r>
            <w:r w:rsidR="00941674">
              <w:rPr>
                <w:rFonts w:asciiTheme="minorHAnsi" w:eastAsiaTheme="minorEastAsia" w:hAnsiTheme="minorHAnsi" w:cstheme="minorBidi"/>
                <w:noProof/>
                <w:szCs w:val="22"/>
              </w:rPr>
              <w:tab/>
            </w:r>
            <w:r w:rsidR="00941674" w:rsidRPr="0033325C">
              <w:rPr>
                <w:rStyle w:val="Hyperlink"/>
                <w:noProof/>
              </w:rPr>
              <w:t>Scope</w:t>
            </w:r>
            <w:r w:rsidR="00941674">
              <w:rPr>
                <w:noProof/>
                <w:webHidden/>
              </w:rPr>
              <w:tab/>
            </w:r>
            <w:r w:rsidR="00941674">
              <w:rPr>
                <w:noProof/>
                <w:webHidden/>
              </w:rPr>
              <w:fldChar w:fldCharType="begin"/>
            </w:r>
            <w:r w:rsidR="00941674">
              <w:rPr>
                <w:noProof/>
                <w:webHidden/>
              </w:rPr>
              <w:instrText xml:space="preserve"> PAGEREF _Toc126923184 \h </w:instrText>
            </w:r>
            <w:r w:rsidR="00941674">
              <w:rPr>
                <w:noProof/>
                <w:webHidden/>
              </w:rPr>
            </w:r>
          </w:ins>
          <w:r w:rsidR="00941674">
            <w:rPr>
              <w:noProof/>
              <w:webHidden/>
            </w:rPr>
            <w:fldChar w:fldCharType="separate"/>
          </w:r>
          <w:ins w:id="3" w:author="Gurdeep Bhullar" w:date="2023-02-10T12:06:00Z">
            <w:r w:rsidR="00941674">
              <w:rPr>
                <w:noProof/>
                <w:webHidden/>
              </w:rPr>
              <w:t>3</w:t>
            </w:r>
            <w:r w:rsidR="00941674">
              <w:rPr>
                <w:noProof/>
                <w:webHidden/>
              </w:rPr>
              <w:fldChar w:fldCharType="end"/>
            </w:r>
            <w:r w:rsidR="00941674" w:rsidRPr="0033325C">
              <w:rPr>
                <w:rStyle w:val="Hyperlink"/>
                <w:noProof/>
              </w:rPr>
              <w:fldChar w:fldCharType="end"/>
            </w:r>
          </w:ins>
        </w:p>
        <w:p w14:paraId="72464E6B" w14:textId="7E34FBA9" w:rsidR="00941674" w:rsidRDefault="00941674">
          <w:pPr>
            <w:pStyle w:val="TOC1"/>
            <w:tabs>
              <w:tab w:val="left" w:pos="480"/>
              <w:tab w:val="right" w:leader="dot" w:pos="9010"/>
            </w:tabs>
            <w:rPr>
              <w:ins w:id="4" w:author="Gurdeep Bhullar" w:date="2023-02-10T12:06:00Z"/>
              <w:rFonts w:asciiTheme="minorHAnsi" w:eastAsiaTheme="minorEastAsia" w:hAnsiTheme="minorHAnsi" w:cstheme="minorBidi"/>
              <w:noProof/>
              <w:szCs w:val="22"/>
            </w:rPr>
          </w:pPr>
          <w:ins w:id="5"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"_Toc126923185"</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w:t>
            </w:r>
            <w:r>
              <w:rPr>
                <w:rFonts w:asciiTheme="minorHAnsi" w:eastAsiaTheme="minorEastAsia" w:hAnsiTheme="minorHAnsi" w:cstheme="minorBidi"/>
                <w:noProof/>
                <w:szCs w:val="22"/>
              </w:rPr>
              <w:tab/>
            </w:r>
            <w:r w:rsidRPr="0033325C">
              <w:rPr>
                <w:rStyle w:val="Hyperlink"/>
                <w:noProof/>
              </w:rPr>
              <w:t>Test scenarios</w:t>
            </w:r>
            <w:r>
              <w:rPr>
                <w:noProof/>
                <w:webHidden/>
              </w:rPr>
              <w:tab/>
            </w:r>
            <w:r>
              <w:rPr>
                <w:noProof/>
                <w:webHidden/>
              </w:rPr>
              <w:fldChar w:fldCharType="begin"/>
            </w:r>
            <w:r>
              <w:rPr>
                <w:noProof/>
                <w:webHidden/>
              </w:rPr>
              <w:instrText xml:space="preserve"> PAGEREF _Toc126923185 \h </w:instrText>
            </w:r>
            <w:r>
              <w:rPr>
                <w:noProof/>
                <w:webHidden/>
              </w:rPr>
            </w:r>
          </w:ins>
          <w:r>
            <w:rPr>
              <w:noProof/>
              <w:webHidden/>
            </w:rPr>
            <w:fldChar w:fldCharType="separate"/>
          </w:r>
          <w:ins w:id="6" w:author="Gurdeep Bhullar" w:date="2023-02-10T12:06:00Z">
            <w:r>
              <w:rPr>
                <w:noProof/>
                <w:webHidden/>
              </w:rPr>
              <w:t>3</w:t>
            </w:r>
            <w:r>
              <w:rPr>
                <w:noProof/>
                <w:webHidden/>
              </w:rPr>
              <w:fldChar w:fldCharType="end"/>
            </w:r>
            <w:r w:rsidRPr="0033325C">
              <w:rPr>
                <w:rStyle w:val="Hyperlink"/>
                <w:noProof/>
              </w:rPr>
              <w:fldChar w:fldCharType="end"/>
            </w:r>
          </w:ins>
        </w:p>
        <w:p w14:paraId="0E3B4E38" w14:textId="4BE25DE8" w:rsidR="00941674" w:rsidRDefault="00941674">
          <w:pPr>
            <w:pStyle w:val="TOC2"/>
            <w:tabs>
              <w:tab w:val="left" w:pos="880"/>
              <w:tab w:val="right" w:leader="dot" w:pos="9010"/>
            </w:tabs>
            <w:rPr>
              <w:ins w:id="7" w:author="Gurdeep Bhullar" w:date="2023-02-10T12:06:00Z"/>
              <w:rFonts w:asciiTheme="minorHAnsi" w:eastAsiaTheme="minorEastAsia" w:hAnsiTheme="minorHAnsi" w:cstheme="minorBidi"/>
              <w:noProof/>
              <w:szCs w:val="22"/>
            </w:rPr>
          </w:pPr>
          <w:ins w:id="8"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"_Toc126923186"</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2.1</w:t>
            </w:r>
            <w:r>
              <w:rPr>
                <w:rFonts w:asciiTheme="minorHAnsi" w:eastAsiaTheme="minorEastAsia" w:hAnsiTheme="minorHAnsi" w:cstheme="minorBidi"/>
                <w:noProof/>
                <w:szCs w:val="22"/>
              </w:rPr>
              <w:tab/>
            </w:r>
            <w:r w:rsidRPr="0033325C">
              <w:rPr>
                <w:rStyle w:val="Hyperlink"/>
                <w:noProof/>
              </w:rPr>
              <w:t>Requirements</w:t>
            </w:r>
            <w:r>
              <w:rPr>
                <w:noProof/>
                <w:webHidden/>
              </w:rPr>
              <w:tab/>
            </w:r>
            <w:r>
              <w:rPr>
                <w:noProof/>
                <w:webHidden/>
              </w:rPr>
              <w:fldChar w:fldCharType="begin"/>
            </w:r>
            <w:r>
              <w:rPr>
                <w:noProof/>
                <w:webHidden/>
              </w:rPr>
              <w:instrText xml:space="preserve"> PAGEREF _Toc126923186 \h </w:instrText>
            </w:r>
            <w:r>
              <w:rPr>
                <w:noProof/>
                <w:webHidden/>
              </w:rPr>
            </w:r>
          </w:ins>
          <w:r>
            <w:rPr>
              <w:noProof/>
              <w:webHidden/>
            </w:rPr>
            <w:fldChar w:fldCharType="separate"/>
          </w:r>
          <w:ins w:id="9" w:author="Gurdeep Bhullar" w:date="2023-02-10T12:06:00Z">
            <w:r>
              <w:rPr>
                <w:noProof/>
                <w:webHidden/>
              </w:rPr>
              <w:t>3</w:t>
            </w:r>
            <w:r>
              <w:rPr>
                <w:noProof/>
                <w:webHidden/>
              </w:rPr>
              <w:fldChar w:fldCharType="end"/>
            </w:r>
            <w:r w:rsidRPr="0033325C">
              <w:rPr>
                <w:rStyle w:val="Hyperlink"/>
                <w:noProof/>
              </w:rPr>
              <w:fldChar w:fldCharType="end"/>
            </w:r>
          </w:ins>
        </w:p>
        <w:p w14:paraId="14346AD3" w14:textId="3427C456" w:rsidR="00941674" w:rsidRDefault="00941674">
          <w:pPr>
            <w:pStyle w:val="TOC2"/>
            <w:tabs>
              <w:tab w:val="left" w:pos="880"/>
              <w:tab w:val="right" w:leader="dot" w:pos="9010"/>
            </w:tabs>
            <w:rPr>
              <w:ins w:id="10" w:author="Gurdeep Bhullar" w:date="2023-02-10T12:06:00Z"/>
              <w:rFonts w:asciiTheme="minorHAnsi" w:eastAsiaTheme="minorEastAsia" w:hAnsiTheme="minorHAnsi" w:cstheme="minorBidi"/>
              <w:noProof/>
              <w:szCs w:val="22"/>
            </w:rPr>
          </w:pPr>
          <w:ins w:id="11"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"_Toc126923187"</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2.2</w:t>
            </w:r>
            <w:r>
              <w:rPr>
                <w:rFonts w:asciiTheme="minorHAnsi" w:eastAsiaTheme="minorEastAsia" w:hAnsiTheme="minorHAnsi" w:cstheme="minorBidi"/>
                <w:noProof/>
                <w:szCs w:val="22"/>
              </w:rPr>
              <w:tab/>
            </w:r>
            <w:r w:rsidRPr="0033325C">
              <w:rPr>
                <w:rStyle w:val="Hyperlink"/>
                <w:noProof/>
              </w:rPr>
              <w:t>Scenarios</w:t>
            </w:r>
            <w:r>
              <w:rPr>
                <w:noProof/>
                <w:webHidden/>
              </w:rPr>
              <w:tab/>
            </w:r>
            <w:r>
              <w:rPr>
                <w:noProof/>
                <w:webHidden/>
              </w:rPr>
              <w:fldChar w:fldCharType="begin"/>
            </w:r>
            <w:r>
              <w:rPr>
                <w:noProof/>
                <w:webHidden/>
              </w:rPr>
              <w:instrText xml:space="preserve"> PAGEREF _Toc126923187 \h </w:instrText>
            </w:r>
            <w:r>
              <w:rPr>
                <w:noProof/>
                <w:webHidden/>
              </w:rPr>
            </w:r>
          </w:ins>
          <w:r>
            <w:rPr>
              <w:noProof/>
              <w:webHidden/>
            </w:rPr>
            <w:fldChar w:fldCharType="separate"/>
          </w:r>
          <w:ins w:id="12" w:author="Gurdeep Bhullar" w:date="2023-02-10T12:06:00Z">
            <w:r>
              <w:rPr>
                <w:noProof/>
                <w:webHidden/>
              </w:rPr>
              <w:t>4</w:t>
            </w:r>
            <w:r>
              <w:rPr>
                <w:noProof/>
                <w:webHidden/>
              </w:rPr>
              <w:fldChar w:fldCharType="end"/>
            </w:r>
            <w:r w:rsidRPr="0033325C">
              <w:rPr>
                <w:rStyle w:val="Hyperlink"/>
                <w:noProof/>
              </w:rPr>
              <w:fldChar w:fldCharType="end"/>
            </w:r>
          </w:ins>
        </w:p>
        <w:p w14:paraId="39F2E822" w14:textId="0E5DD402" w:rsidR="00941674" w:rsidRDefault="00941674">
          <w:pPr>
            <w:pStyle w:val="TOC2"/>
            <w:tabs>
              <w:tab w:val="left" w:pos="880"/>
              <w:tab w:val="right" w:leader="dot" w:pos="9010"/>
            </w:tabs>
            <w:rPr>
              <w:ins w:id="13" w:author="Gurdeep Bhullar" w:date="2023-02-10T12:06:00Z"/>
              <w:rFonts w:asciiTheme="minorHAnsi" w:eastAsiaTheme="minorEastAsia" w:hAnsiTheme="minorHAnsi" w:cstheme="minorBidi"/>
              <w:noProof/>
              <w:szCs w:val="22"/>
            </w:rPr>
          </w:pPr>
          <w:ins w:id="14"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"_Toc126923188"</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2.3</w:t>
            </w:r>
            <w:r>
              <w:rPr>
                <w:rFonts w:asciiTheme="minorHAnsi" w:eastAsiaTheme="minorEastAsia" w:hAnsiTheme="minorHAnsi" w:cstheme="minorBidi"/>
                <w:noProof/>
                <w:szCs w:val="22"/>
              </w:rPr>
              <w:tab/>
            </w:r>
            <w:r w:rsidRPr="0033325C">
              <w:rPr>
                <w:rStyle w:val="Hyperlink"/>
                <w:noProof/>
              </w:rPr>
              <w:t>Template for test scenario</w:t>
            </w:r>
            <w:r>
              <w:rPr>
                <w:noProof/>
                <w:webHidden/>
              </w:rPr>
              <w:tab/>
            </w:r>
            <w:r>
              <w:rPr>
                <w:noProof/>
                <w:webHidden/>
              </w:rPr>
              <w:fldChar w:fldCharType="begin"/>
            </w:r>
            <w:r>
              <w:rPr>
                <w:noProof/>
                <w:webHidden/>
              </w:rPr>
              <w:instrText xml:space="preserve"> PAGEREF _Toc126923188 \h </w:instrText>
            </w:r>
            <w:r>
              <w:rPr>
                <w:noProof/>
                <w:webHidden/>
              </w:rPr>
            </w:r>
          </w:ins>
          <w:r>
            <w:rPr>
              <w:noProof/>
              <w:webHidden/>
            </w:rPr>
            <w:fldChar w:fldCharType="separate"/>
          </w:r>
          <w:ins w:id="15" w:author="Gurdeep Bhullar" w:date="2023-02-10T12:06:00Z">
            <w:r>
              <w:rPr>
                <w:noProof/>
                <w:webHidden/>
              </w:rPr>
              <w:t>4</w:t>
            </w:r>
            <w:r>
              <w:rPr>
                <w:noProof/>
                <w:webHidden/>
              </w:rPr>
              <w:fldChar w:fldCharType="end"/>
            </w:r>
            <w:r w:rsidRPr="0033325C">
              <w:rPr>
                <w:rStyle w:val="Hyperlink"/>
                <w:noProof/>
              </w:rPr>
              <w:fldChar w:fldCharType="end"/>
            </w:r>
          </w:ins>
        </w:p>
        <w:p w14:paraId="36C04522" w14:textId="39AE5F62" w:rsidR="00941674" w:rsidRDefault="00941674">
          <w:pPr>
            <w:pStyle w:val="TOC2"/>
            <w:tabs>
              <w:tab w:val="left" w:pos="880"/>
              <w:tab w:val="right" w:leader="dot" w:pos="9010"/>
            </w:tabs>
            <w:rPr>
              <w:ins w:id="16" w:author="Gurdeep Bhullar" w:date="2023-02-10T12:06:00Z"/>
              <w:rFonts w:asciiTheme="minorHAnsi" w:eastAsiaTheme="minorEastAsia" w:hAnsiTheme="minorHAnsi" w:cstheme="minorBidi"/>
              <w:noProof/>
              <w:szCs w:val="22"/>
            </w:rPr>
          </w:pPr>
          <w:ins w:id="17"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"_Toc126923189"</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2.4</w:t>
            </w:r>
            <w:r>
              <w:rPr>
                <w:rFonts w:asciiTheme="minorHAnsi" w:eastAsiaTheme="minorEastAsia" w:hAnsiTheme="minorHAnsi" w:cstheme="minorBidi"/>
                <w:noProof/>
                <w:szCs w:val="22"/>
              </w:rPr>
              <w:tab/>
            </w:r>
            <w:r w:rsidRPr="0033325C">
              <w:rPr>
                <w:rStyle w:val="Hyperlink"/>
                <w:noProof/>
              </w:rPr>
              <w:t>Call for test data</w:t>
            </w:r>
            <w:r>
              <w:rPr>
                <w:noProof/>
                <w:webHidden/>
              </w:rPr>
              <w:tab/>
            </w:r>
            <w:r>
              <w:rPr>
                <w:noProof/>
                <w:webHidden/>
              </w:rPr>
              <w:fldChar w:fldCharType="begin"/>
            </w:r>
            <w:r>
              <w:rPr>
                <w:noProof/>
                <w:webHidden/>
              </w:rPr>
              <w:instrText xml:space="preserve"> PAGEREF _Toc126923189 \h </w:instrText>
            </w:r>
            <w:r>
              <w:rPr>
                <w:noProof/>
                <w:webHidden/>
              </w:rPr>
            </w:r>
          </w:ins>
          <w:r>
            <w:rPr>
              <w:noProof/>
              <w:webHidden/>
            </w:rPr>
            <w:fldChar w:fldCharType="separate"/>
          </w:r>
          <w:ins w:id="18" w:author="Gurdeep Bhullar" w:date="2023-02-10T12:06:00Z">
            <w:r>
              <w:rPr>
                <w:noProof/>
                <w:webHidden/>
              </w:rPr>
              <w:t>4</w:t>
            </w:r>
            <w:r>
              <w:rPr>
                <w:noProof/>
                <w:webHidden/>
              </w:rPr>
              <w:fldChar w:fldCharType="end"/>
            </w:r>
            <w:r w:rsidRPr="0033325C">
              <w:rPr>
                <w:rStyle w:val="Hyperlink"/>
                <w:noProof/>
              </w:rPr>
              <w:fldChar w:fldCharType="end"/>
            </w:r>
          </w:ins>
        </w:p>
        <w:p w14:paraId="0928E898" w14:textId="52C2BA10" w:rsidR="00941674" w:rsidRDefault="00941674">
          <w:pPr>
            <w:pStyle w:val="TOC2"/>
            <w:tabs>
              <w:tab w:val="left" w:pos="880"/>
              <w:tab w:val="right" w:leader="dot" w:pos="9010"/>
            </w:tabs>
            <w:rPr>
              <w:ins w:id="19" w:author="Gurdeep Bhullar" w:date="2023-02-10T12:06:00Z"/>
              <w:rFonts w:asciiTheme="minorHAnsi" w:eastAsiaTheme="minorEastAsia" w:hAnsiTheme="minorHAnsi" w:cstheme="minorBidi"/>
              <w:noProof/>
              <w:szCs w:val="22"/>
            </w:rPr>
          </w:pPr>
          <w:ins w:id="20"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"_Toc126923190"</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2.5</w:t>
            </w:r>
            <w:r>
              <w:rPr>
                <w:rFonts w:asciiTheme="minorHAnsi" w:eastAsiaTheme="minorEastAsia" w:hAnsiTheme="minorHAnsi" w:cstheme="minorBidi"/>
                <w:noProof/>
                <w:szCs w:val="22"/>
              </w:rPr>
              <w:tab/>
            </w:r>
            <w:r w:rsidRPr="0033325C">
              <w:rPr>
                <w:rStyle w:val="Hyperlink"/>
                <w:noProof/>
              </w:rPr>
              <w:t>Timeline</w:t>
            </w:r>
            <w:r>
              <w:rPr>
                <w:noProof/>
                <w:webHidden/>
              </w:rPr>
              <w:tab/>
            </w:r>
            <w:r>
              <w:rPr>
                <w:noProof/>
                <w:webHidden/>
              </w:rPr>
              <w:fldChar w:fldCharType="begin"/>
            </w:r>
            <w:r>
              <w:rPr>
                <w:noProof/>
                <w:webHidden/>
              </w:rPr>
              <w:instrText xml:space="preserve"> PAGEREF _Toc126923190 \h </w:instrText>
            </w:r>
            <w:r>
              <w:rPr>
                <w:noProof/>
                <w:webHidden/>
              </w:rPr>
            </w:r>
          </w:ins>
          <w:r>
            <w:rPr>
              <w:noProof/>
              <w:webHidden/>
            </w:rPr>
            <w:fldChar w:fldCharType="separate"/>
          </w:r>
          <w:ins w:id="21" w:author="Gurdeep Bhullar" w:date="2023-02-10T12:06:00Z">
            <w:r>
              <w:rPr>
                <w:noProof/>
                <w:webHidden/>
              </w:rPr>
              <w:t>5</w:t>
            </w:r>
            <w:r>
              <w:rPr>
                <w:noProof/>
                <w:webHidden/>
              </w:rPr>
              <w:fldChar w:fldCharType="end"/>
            </w:r>
            <w:r w:rsidRPr="0033325C">
              <w:rPr>
                <w:rStyle w:val="Hyperlink"/>
                <w:noProof/>
              </w:rPr>
              <w:fldChar w:fldCharType="end"/>
            </w:r>
          </w:ins>
        </w:p>
        <w:p w14:paraId="016FCE63" w14:textId="3803D110" w:rsidR="00941674" w:rsidRDefault="00941674">
          <w:pPr>
            <w:pStyle w:val="TOC2"/>
            <w:tabs>
              <w:tab w:val="left" w:pos="880"/>
              <w:tab w:val="right" w:leader="dot" w:pos="9010"/>
            </w:tabs>
            <w:rPr>
              <w:ins w:id="22" w:author="Gurdeep Bhullar" w:date="2023-02-10T12:06:00Z"/>
              <w:rFonts w:asciiTheme="minorHAnsi" w:eastAsiaTheme="minorEastAsia" w:hAnsiTheme="minorHAnsi" w:cstheme="minorBidi"/>
              <w:noProof/>
              <w:szCs w:val="22"/>
            </w:rPr>
          </w:pPr>
          <w:ins w:id="23"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"_Toc126923191"</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2.6</w:t>
            </w:r>
            <w:r>
              <w:rPr>
                <w:rFonts w:asciiTheme="minorHAnsi" w:eastAsiaTheme="minorEastAsia" w:hAnsiTheme="minorHAnsi" w:cstheme="minorBidi"/>
                <w:noProof/>
                <w:szCs w:val="22"/>
              </w:rPr>
              <w:tab/>
            </w:r>
            <w:r w:rsidRPr="0033325C">
              <w:rPr>
                <w:rStyle w:val="Hyperlink"/>
                <w:noProof/>
              </w:rPr>
              <w:t>Available test assets</w:t>
            </w:r>
            <w:r>
              <w:rPr>
                <w:noProof/>
                <w:webHidden/>
              </w:rPr>
              <w:tab/>
            </w:r>
            <w:r>
              <w:rPr>
                <w:noProof/>
                <w:webHidden/>
              </w:rPr>
              <w:fldChar w:fldCharType="begin"/>
            </w:r>
            <w:r>
              <w:rPr>
                <w:noProof/>
                <w:webHidden/>
              </w:rPr>
              <w:instrText xml:space="preserve"> PAGEREF _Toc126923191 \h </w:instrText>
            </w:r>
            <w:r>
              <w:rPr>
                <w:noProof/>
                <w:webHidden/>
              </w:rPr>
            </w:r>
          </w:ins>
          <w:r>
            <w:rPr>
              <w:noProof/>
              <w:webHidden/>
            </w:rPr>
            <w:fldChar w:fldCharType="separate"/>
          </w:r>
          <w:ins w:id="24" w:author="Gurdeep Bhullar" w:date="2023-02-10T12:06:00Z">
            <w:r>
              <w:rPr>
                <w:noProof/>
                <w:webHidden/>
              </w:rPr>
              <w:t>5</w:t>
            </w:r>
            <w:r>
              <w:rPr>
                <w:noProof/>
                <w:webHidden/>
              </w:rPr>
              <w:fldChar w:fldCharType="end"/>
            </w:r>
            <w:r w:rsidRPr="0033325C">
              <w:rPr>
                <w:rStyle w:val="Hyperlink"/>
                <w:noProof/>
              </w:rPr>
              <w:fldChar w:fldCharType="end"/>
            </w:r>
          </w:ins>
        </w:p>
        <w:p w14:paraId="394D6429" w14:textId="7DD0D340" w:rsidR="00941674" w:rsidRDefault="00941674">
          <w:pPr>
            <w:pStyle w:val="TOC2"/>
            <w:tabs>
              <w:tab w:val="left" w:pos="880"/>
              <w:tab w:val="right" w:leader="dot" w:pos="9010"/>
            </w:tabs>
            <w:rPr>
              <w:ins w:id="25" w:author="Gurdeep Bhullar" w:date="2023-02-10T12:06:00Z"/>
              <w:rFonts w:asciiTheme="minorHAnsi" w:eastAsiaTheme="minorEastAsia" w:hAnsiTheme="minorHAnsi" w:cstheme="minorBidi"/>
              <w:noProof/>
              <w:szCs w:val="22"/>
            </w:rPr>
          </w:pPr>
          <w:ins w:id="26"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"_Toc126923192"</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2.7</w:t>
            </w:r>
            <w:r>
              <w:rPr>
                <w:rFonts w:asciiTheme="minorHAnsi" w:eastAsiaTheme="minorEastAsia" w:hAnsiTheme="minorHAnsi" w:cstheme="minorBidi"/>
                <w:noProof/>
                <w:szCs w:val="22"/>
              </w:rPr>
              <w:tab/>
            </w:r>
            <w:r w:rsidRPr="0033325C">
              <w:rPr>
                <w:rStyle w:val="Hyperlink"/>
                <w:noProof/>
              </w:rPr>
              <w:t>Agreed test scenarios</w:t>
            </w:r>
            <w:r>
              <w:rPr>
                <w:noProof/>
                <w:webHidden/>
              </w:rPr>
              <w:tab/>
            </w:r>
            <w:r>
              <w:rPr>
                <w:noProof/>
                <w:webHidden/>
              </w:rPr>
              <w:fldChar w:fldCharType="begin"/>
            </w:r>
            <w:r>
              <w:rPr>
                <w:noProof/>
                <w:webHidden/>
              </w:rPr>
              <w:instrText xml:space="preserve"> PAGEREF _Toc126923192 \h </w:instrText>
            </w:r>
            <w:r>
              <w:rPr>
                <w:noProof/>
                <w:webHidden/>
              </w:rPr>
            </w:r>
          </w:ins>
          <w:r>
            <w:rPr>
              <w:noProof/>
              <w:webHidden/>
            </w:rPr>
            <w:fldChar w:fldCharType="separate"/>
          </w:r>
          <w:ins w:id="27" w:author="Gurdeep Bhullar" w:date="2023-02-10T12:06:00Z">
            <w:r>
              <w:rPr>
                <w:noProof/>
                <w:webHidden/>
              </w:rPr>
              <w:t>5</w:t>
            </w:r>
            <w:r>
              <w:rPr>
                <w:noProof/>
                <w:webHidden/>
              </w:rPr>
              <w:fldChar w:fldCharType="end"/>
            </w:r>
            <w:r w:rsidRPr="0033325C">
              <w:rPr>
                <w:rStyle w:val="Hyperlink"/>
                <w:noProof/>
              </w:rPr>
              <w:fldChar w:fldCharType="end"/>
            </w:r>
          </w:ins>
        </w:p>
        <w:p w14:paraId="69085B93" w14:textId="10C3FDE4" w:rsidR="00941674" w:rsidRDefault="00941674">
          <w:pPr>
            <w:pStyle w:val="TOC1"/>
            <w:tabs>
              <w:tab w:val="left" w:pos="480"/>
              <w:tab w:val="right" w:leader="dot" w:pos="9010"/>
            </w:tabs>
            <w:rPr>
              <w:ins w:id="28" w:author="Gurdeep Bhullar" w:date="2023-02-10T12:06:00Z"/>
              <w:rFonts w:asciiTheme="minorHAnsi" w:eastAsiaTheme="minorEastAsia" w:hAnsiTheme="minorHAnsi" w:cstheme="minorBidi"/>
              <w:noProof/>
              <w:szCs w:val="22"/>
            </w:rPr>
          </w:pPr>
          <w:ins w:id="29"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"_Toc126923193"</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3</w:t>
            </w:r>
            <w:r>
              <w:rPr>
                <w:rFonts w:asciiTheme="minorHAnsi" w:eastAsiaTheme="minorEastAsia" w:hAnsiTheme="minorHAnsi" w:cstheme="minorBidi"/>
                <w:noProof/>
                <w:szCs w:val="22"/>
              </w:rPr>
              <w:tab/>
            </w:r>
            <w:r w:rsidRPr="0033325C">
              <w:rPr>
                <w:rStyle w:val="Hyperlink"/>
                <w:noProof/>
              </w:rPr>
              <w:t>Contributions for Extensions</w:t>
            </w:r>
            <w:r>
              <w:rPr>
                <w:noProof/>
                <w:webHidden/>
              </w:rPr>
              <w:tab/>
            </w:r>
            <w:r>
              <w:rPr>
                <w:noProof/>
                <w:webHidden/>
              </w:rPr>
              <w:fldChar w:fldCharType="begin"/>
            </w:r>
            <w:r>
              <w:rPr>
                <w:noProof/>
                <w:webHidden/>
              </w:rPr>
              <w:instrText xml:space="preserve"> PAGEREF _Toc126923193 \h </w:instrText>
            </w:r>
            <w:r>
              <w:rPr>
                <w:noProof/>
                <w:webHidden/>
              </w:rPr>
            </w:r>
          </w:ins>
          <w:r>
            <w:rPr>
              <w:noProof/>
              <w:webHidden/>
            </w:rPr>
            <w:fldChar w:fldCharType="separate"/>
          </w:r>
          <w:ins w:id="30" w:author="Gurdeep Bhullar" w:date="2023-02-10T12:06:00Z">
            <w:r>
              <w:rPr>
                <w:noProof/>
                <w:webHidden/>
              </w:rPr>
              <w:t>5</w:t>
            </w:r>
            <w:r>
              <w:rPr>
                <w:noProof/>
                <w:webHidden/>
              </w:rPr>
              <w:fldChar w:fldCharType="end"/>
            </w:r>
            <w:r w:rsidRPr="0033325C">
              <w:rPr>
                <w:rStyle w:val="Hyperlink"/>
                <w:noProof/>
              </w:rPr>
              <w:fldChar w:fldCharType="end"/>
            </w:r>
          </w:ins>
        </w:p>
        <w:p w14:paraId="00AE042D" w14:textId="362E3666" w:rsidR="00941674" w:rsidRDefault="00941674">
          <w:pPr>
            <w:pStyle w:val="TOC2"/>
            <w:tabs>
              <w:tab w:val="left" w:pos="880"/>
              <w:tab w:val="right" w:leader="dot" w:pos="9010"/>
            </w:tabs>
            <w:rPr>
              <w:ins w:id="31" w:author="Gurdeep Bhullar" w:date="2023-02-10T12:06:00Z"/>
              <w:rFonts w:asciiTheme="minorHAnsi" w:eastAsiaTheme="minorEastAsia" w:hAnsiTheme="minorHAnsi" w:cstheme="minorBidi"/>
              <w:noProof/>
              <w:szCs w:val="22"/>
            </w:rPr>
          </w:pPr>
          <w:ins w:id="32"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"_Toc126923194"</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3.1</w:t>
            </w:r>
            <w:r>
              <w:rPr>
                <w:rFonts w:asciiTheme="minorHAnsi" w:eastAsiaTheme="minorEastAsia" w:hAnsiTheme="minorHAnsi" w:cstheme="minorBidi"/>
                <w:noProof/>
                <w:szCs w:val="22"/>
              </w:rPr>
              <w:tab/>
            </w:r>
            <w:r w:rsidRPr="0033325C">
              <w:rPr>
                <w:rStyle w:val="Hyperlink"/>
                <w:noProof/>
              </w:rPr>
              <w:t>General</w:t>
            </w:r>
            <w:r>
              <w:rPr>
                <w:noProof/>
                <w:webHidden/>
              </w:rPr>
              <w:tab/>
            </w:r>
            <w:r>
              <w:rPr>
                <w:noProof/>
                <w:webHidden/>
              </w:rPr>
              <w:fldChar w:fldCharType="begin"/>
            </w:r>
            <w:r>
              <w:rPr>
                <w:noProof/>
                <w:webHidden/>
              </w:rPr>
              <w:instrText xml:space="preserve"> PAGEREF _Toc126923194 \h </w:instrText>
            </w:r>
            <w:r>
              <w:rPr>
                <w:noProof/>
                <w:webHidden/>
              </w:rPr>
            </w:r>
          </w:ins>
          <w:r>
            <w:rPr>
              <w:noProof/>
              <w:webHidden/>
            </w:rPr>
            <w:fldChar w:fldCharType="separate"/>
          </w:r>
          <w:ins w:id="33" w:author="Gurdeep Bhullar" w:date="2023-02-10T12:06:00Z">
            <w:r>
              <w:rPr>
                <w:noProof/>
                <w:webHidden/>
              </w:rPr>
              <w:t>5</w:t>
            </w:r>
            <w:r>
              <w:rPr>
                <w:noProof/>
                <w:webHidden/>
              </w:rPr>
              <w:fldChar w:fldCharType="end"/>
            </w:r>
            <w:r w:rsidRPr="0033325C">
              <w:rPr>
                <w:rStyle w:val="Hyperlink"/>
                <w:noProof/>
              </w:rPr>
              <w:fldChar w:fldCharType="end"/>
            </w:r>
          </w:ins>
        </w:p>
        <w:p w14:paraId="2EE2E9CC" w14:textId="2FBCE906" w:rsidR="00941674" w:rsidRDefault="00941674">
          <w:pPr>
            <w:pStyle w:val="TOC2"/>
            <w:tabs>
              <w:tab w:val="left" w:pos="880"/>
              <w:tab w:val="right" w:leader="dot" w:pos="9010"/>
            </w:tabs>
            <w:rPr>
              <w:ins w:id="34" w:author="Gurdeep Bhullar" w:date="2023-02-10T12:06:00Z"/>
              <w:rFonts w:asciiTheme="minorHAnsi" w:eastAsiaTheme="minorEastAsia" w:hAnsiTheme="minorHAnsi" w:cstheme="minorBidi"/>
              <w:noProof/>
              <w:szCs w:val="22"/>
            </w:rPr>
          </w:pPr>
          <w:ins w:id="35"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"_Toc126923195"</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3.2</w:t>
            </w:r>
            <w:r>
              <w:rPr>
                <w:rFonts w:asciiTheme="minorHAnsi" w:eastAsiaTheme="minorEastAsia" w:hAnsiTheme="minorHAnsi" w:cstheme="minorBidi"/>
                <w:noProof/>
                <w:szCs w:val="22"/>
              </w:rPr>
              <w:tab/>
            </w:r>
            <w:r w:rsidRPr="0033325C">
              <w:rPr>
                <w:rStyle w:val="Hyperlink"/>
                <w:noProof/>
              </w:rPr>
              <w:t>Extension Principles</w:t>
            </w:r>
            <w:r>
              <w:rPr>
                <w:noProof/>
                <w:webHidden/>
              </w:rPr>
              <w:tab/>
            </w:r>
            <w:r>
              <w:rPr>
                <w:noProof/>
                <w:webHidden/>
              </w:rPr>
              <w:fldChar w:fldCharType="begin"/>
            </w:r>
            <w:r>
              <w:rPr>
                <w:noProof/>
                <w:webHidden/>
              </w:rPr>
              <w:instrText xml:space="preserve"> PAGEREF _Toc126923195 \h </w:instrText>
            </w:r>
            <w:r>
              <w:rPr>
                <w:noProof/>
                <w:webHidden/>
              </w:rPr>
            </w:r>
          </w:ins>
          <w:r>
            <w:rPr>
              <w:noProof/>
              <w:webHidden/>
            </w:rPr>
            <w:fldChar w:fldCharType="separate"/>
          </w:r>
          <w:ins w:id="36" w:author="Gurdeep Bhullar" w:date="2023-02-10T12:06:00Z">
            <w:r>
              <w:rPr>
                <w:noProof/>
                <w:webHidden/>
              </w:rPr>
              <w:t>7</w:t>
            </w:r>
            <w:r>
              <w:rPr>
                <w:noProof/>
                <w:webHidden/>
              </w:rPr>
              <w:fldChar w:fldCharType="end"/>
            </w:r>
            <w:r w:rsidRPr="0033325C">
              <w:rPr>
                <w:rStyle w:val="Hyperlink"/>
                <w:noProof/>
              </w:rPr>
              <w:fldChar w:fldCharType="end"/>
            </w:r>
          </w:ins>
        </w:p>
        <w:p w14:paraId="522FFA78" w14:textId="1F3BFEB2" w:rsidR="00941674" w:rsidRDefault="00941674">
          <w:pPr>
            <w:pStyle w:val="TOC1"/>
            <w:tabs>
              <w:tab w:val="left" w:pos="480"/>
              <w:tab w:val="right" w:leader="dot" w:pos="9010"/>
            </w:tabs>
            <w:rPr>
              <w:ins w:id="37" w:author="Gurdeep Bhullar" w:date="2023-02-10T12:06:00Z"/>
              <w:rFonts w:asciiTheme="minorHAnsi" w:eastAsiaTheme="minorEastAsia" w:hAnsiTheme="minorHAnsi" w:cstheme="minorBidi"/>
              <w:noProof/>
              <w:szCs w:val="22"/>
            </w:rPr>
          </w:pPr>
          <w:ins w:id="38"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"_Toc126923196"</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4</w:t>
            </w:r>
            <w:r>
              <w:rPr>
                <w:rFonts w:asciiTheme="minorHAnsi" w:eastAsiaTheme="minorEastAsia" w:hAnsiTheme="minorHAnsi" w:cstheme="minorBidi"/>
                <w:noProof/>
                <w:szCs w:val="22"/>
              </w:rPr>
              <w:tab/>
            </w:r>
            <w:r w:rsidRPr="0033325C">
              <w:rPr>
                <w:rStyle w:val="Hyperlink"/>
                <w:noProof/>
              </w:rPr>
              <w:t>Software</w:t>
            </w:r>
            <w:r>
              <w:rPr>
                <w:noProof/>
                <w:webHidden/>
              </w:rPr>
              <w:tab/>
            </w:r>
            <w:r>
              <w:rPr>
                <w:noProof/>
                <w:webHidden/>
              </w:rPr>
              <w:fldChar w:fldCharType="begin"/>
            </w:r>
            <w:r>
              <w:rPr>
                <w:noProof/>
                <w:webHidden/>
              </w:rPr>
              <w:instrText xml:space="preserve"> PAGEREF _Toc126923196 \h </w:instrText>
            </w:r>
            <w:r>
              <w:rPr>
                <w:noProof/>
                <w:webHidden/>
              </w:rPr>
            </w:r>
          </w:ins>
          <w:r>
            <w:rPr>
              <w:noProof/>
              <w:webHidden/>
            </w:rPr>
            <w:fldChar w:fldCharType="separate"/>
          </w:r>
          <w:ins w:id="39" w:author="Gurdeep Bhullar" w:date="2023-02-10T12:06:00Z">
            <w:r>
              <w:rPr>
                <w:noProof/>
                <w:webHidden/>
              </w:rPr>
              <w:t>7</w:t>
            </w:r>
            <w:r>
              <w:rPr>
                <w:noProof/>
                <w:webHidden/>
              </w:rPr>
              <w:fldChar w:fldCharType="end"/>
            </w:r>
            <w:r w:rsidRPr="0033325C">
              <w:rPr>
                <w:rStyle w:val="Hyperlink"/>
                <w:noProof/>
              </w:rPr>
              <w:fldChar w:fldCharType="end"/>
            </w:r>
          </w:ins>
        </w:p>
        <w:p w14:paraId="15A8BE40" w14:textId="4B562483" w:rsidR="00941674" w:rsidRDefault="00941674">
          <w:pPr>
            <w:pStyle w:val="TOC2"/>
            <w:tabs>
              <w:tab w:val="right" w:leader="dot" w:pos="9010"/>
            </w:tabs>
            <w:rPr>
              <w:ins w:id="40" w:author="Gurdeep Bhullar" w:date="2023-02-10T12:06:00Z"/>
              <w:rFonts w:asciiTheme="minorHAnsi" w:eastAsiaTheme="minorEastAsia" w:hAnsiTheme="minorHAnsi" w:cstheme="minorBidi"/>
              <w:noProof/>
              <w:szCs w:val="22"/>
            </w:rPr>
          </w:pPr>
          <w:ins w:id="41"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"_Toc126923197"</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4.1. Reference software</w:t>
            </w:r>
            <w:r>
              <w:rPr>
                <w:noProof/>
                <w:webHidden/>
              </w:rPr>
              <w:tab/>
            </w:r>
            <w:r>
              <w:rPr>
                <w:noProof/>
                <w:webHidden/>
              </w:rPr>
              <w:fldChar w:fldCharType="begin"/>
            </w:r>
            <w:r>
              <w:rPr>
                <w:noProof/>
                <w:webHidden/>
              </w:rPr>
              <w:instrText xml:space="preserve"> PAGEREF _Toc126923197 \h </w:instrText>
            </w:r>
            <w:r>
              <w:rPr>
                <w:noProof/>
                <w:webHidden/>
              </w:rPr>
            </w:r>
          </w:ins>
          <w:r>
            <w:rPr>
              <w:noProof/>
              <w:webHidden/>
            </w:rPr>
            <w:fldChar w:fldCharType="separate"/>
          </w:r>
          <w:ins w:id="42" w:author="Gurdeep Bhullar" w:date="2023-02-10T12:06:00Z">
            <w:r>
              <w:rPr>
                <w:noProof/>
                <w:webHidden/>
              </w:rPr>
              <w:t>7</w:t>
            </w:r>
            <w:r>
              <w:rPr>
                <w:noProof/>
                <w:webHidden/>
              </w:rPr>
              <w:fldChar w:fldCharType="end"/>
            </w:r>
            <w:r w:rsidRPr="0033325C">
              <w:rPr>
                <w:rStyle w:val="Hyperlink"/>
                <w:noProof/>
              </w:rPr>
              <w:fldChar w:fldCharType="end"/>
            </w:r>
          </w:ins>
        </w:p>
        <w:p w14:paraId="05976795" w14:textId="66EFC1FD" w:rsidR="00941674" w:rsidRDefault="00941674">
          <w:pPr>
            <w:pStyle w:val="TOC2"/>
            <w:tabs>
              <w:tab w:val="right" w:leader="dot" w:pos="9010"/>
            </w:tabs>
            <w:rPr>
              <w:ins w:id="43" w:author="Gurdeep Bhullar" w:date="2023-02-10T12:06:00Z"/>
              <w:rFonts w:asciiTheme="minorHAnsi" w:eastAsiaTheme="minorEastAsia" w:hAnsiTheme="minorHAnsi" w:cstheme="minorBidi"/>
              <w:noProof/>
              <w:szCs w:val="22"/>
            </w:rPr>
          </w:pPr>
          <w:ins w:id="44"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"_Toc126923198"</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lang w:val="en-CA"/>
              </w:rPr>
              <w:t>4.2. Conformance software</w:t>
            </w:r>
            <w:r>
              <w:rPr>
                <w:noProof/>
                <w:webHidden/>
              </w:rPr>
              <w:tab/>
            </w:r>
            <w:r>
              <w:rPr>
                <w:noProof/>
                <w:webHidden/>
              </w:rPr>
              <w:fldChar w:fldCharType="begin"/>
            </w:r>
            <w:r>
              <w:rPr>
                <w:noProof/>
                <w:webHidden/>
              </w:rPr>
              <w:instrText xml:space="preserve"> PAGEREF _Toc126923198 \h </w:instrText>
            </w:r>
            <w:r>
              <w:rPr>
                <w:noProof/>
                <w:webHidden/>
              </w:rPr>
            </w:r>
          </w:ins>
          <w:r>
            <w:rPr>
              <w:noProof/>
              <w:webHidden/>
            </w:rPr>
            <w:fldChar w:fldCharType="separate"/>
          </w:r>
          <w:ins w:id="45" w:author="Gurdeep Bhullar" w:date="2023-02-10T12:06:00Z">
            <w:r>
              <w:rPr>
                <w:noProof/>
                <w:webHidden/>
              </w:rPr>
              <w:t>7</w:t>
            </w:r>
            <w:r>
              <w:rPr>
                <w:noProof/>
                <w:webHidden/>
              </w:rPr>
              <w:fldChar w:fldCharType="end"/>
            </w:r>
            <w:r w:rsidRPr="0033325C">
              <w:rPr>
                <w:rStyle w:val="Hyperlink"/>
                <w:noProof/>
              </w:rPr>
              <w:fldChar w:fldCharType="end"/>
            </w:r>
          </w:ins>
        </w:p>
        <w:p w14:paraId="1C6D79CD" w14:textId="2E1C5757" w:rsidR="00941674" w:rsidRDefault="00941674">
          <w:pPr>
            <w:pStyle w:val="TOC1"/>
            <w:tabs>
              <w:tab w:val="left" w:pos="480"/>
              <w:tab w:val="right" w:leader="dot" w:pos="9010"/>
            </w:tabs>
            <w:rPr>
              <w:ins w:id="46" w:author="Gurdeep Bhullar" w:date="2023-02-10T12:06:00Z"/>
              <w:rFonts w:asciiTheme="minorHAnsi" w:eastAsiaTheme="minorEastAsia" w:hAnsiTheme="minorHAnsi" w:cstheme="minorBidi"/>
              <w:noProof/>
              <w:szCs w:val="22"/>
            </w:rPr>
          </w:pPr>
          <w:ins w:id="47"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"_Toc126923199"</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w:t>
            </w:r>
            <w:r>
              <w:rPr>
                <w:rFonts w:asciiTheme="minorHAnsi" w:eastAsiaTheme="minorEastAsia" w:hAnsiTheme="minorHAnsi" w:cstheme="minorBidi"/>
                <w:noProof/>
                <w:szCs w:val="22"/>
              </w:rPr>
              <w:tab/>
            </w:r>
            <w:r w:rsidRPr="0033325C">
              <w:rPr>
                <w:rStyle w:val="Hyperlink"/>
                <w:noProof/>
              </w:rPr>
              <w:t>Gitlab Management</w:t>
            </w:r>
            <w:r>
              <w:rPr>
                <w:noProof/>
                <w:webHidden/>
              </w:rPr>
              <w:tab/>
            </w:r>
            <w:r>
              <w:rPr>
                <w:noProof/>
                <w:webHidden/>
              </w:rPr>
              <w:fldChar w:fldCharType="begin"/>
            </w:r>
            <w:r>
              <w:rPr>
                <w:noProof/>
                <w:webHidden/>
              </w:rPr>
              <w:instrText xml:space="preserve"> PAGEREF _Toc126923199 \h </w:instrText>
            </w:r>
            <w:r>
              <w:rPr>
                <w:noProof/>
                <w:webHidden/>
              </w:rPr>
            </w:r>
          </w:ins>
          <w:r>
            <w:rPr>
              <w:noProof/>
              <w:webHidden/>
            </w:rPr>
            <w:fldChar w:fldCharType="separate"/>
          </w:r>
          <w:ins w:id="48" w:author="Gurdeep Bhullar" w:date="2023-02-10T12:06:00Z">
            <w:r>
              <w:rPr>
                <w:noProof/>
                <w:webHidden/>
              </w:rPr>
              <w:t>7</w:t>
            </w:r>
            <w:r>
              <w:rPr>
                <w:noProof/>
                <w:webHidden/>
              </w:rPr>
              <w:fldChar w:fldCharType="end"/>
            </w:r>
            <w:r w:rsidRPr="0033325C">
              <w:rPr>
                <w:rStyle w:val="Hyperlink"/>
                <w:noProof/>
              </w:rPr>
              <w:fldChar w:fldCharType="end"/>
            </w:r>
          </w:ins>
        </w:p>
        <w:p w14:paraId="2EE66991" w14:textId="157C6BD7" w:rsidR="00941674" w:rsidRDefault="00941674">
          <w:pPr>
            <w:pStyle w:val="TOC2"/>
            <w:tabs>
              <w:tab w:val="left" w:pos="880"/>
              <w:tab w:val="right" w:leader="dot" w:pos="9010"/>
            </w:tabs>
            <w:rPr>
              <w:ins w:id="49" w:author="Gurdeep Bhullar" w:date="2023-02-10T12:06:00Z"/>
              <w:rFonts w:asciiTheme="minorHAnsi" w:eastAsiaTheme="minorEastAsia" w:hAnsiTheme="minorHAnsi" w:cstheme="minorBidi"/>
              <w:noProof/>
              <w:szCs w:val="22"/>
            </w:rPr>
          </w:pPr>
          <w:ins w:id="50"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"_Toc126923200"</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5.1</w:t>
            </w:r>
            <w:r>
              <w:rPr>
                <w:rFonts w:asciiTheme="minorHAnsi" w:eastAsiaTheme="minorEastAsia" w:hAnsiTheme="minorHAnsi" w:cstheme="minorBidi"/>
                <w:noProof/>
                <w:szCs w:val="22"/>
              </w:rPr>
              <w:tab/>
            </w:r>
            <w:r w:rsidRPr="0033325C">
              <w:rPr>
                <w:rStyle w:val="Hyperlink"/>
                <w:noProof/>
              </w:rPr>
              <w:t>Git commit convention</w:t>
            </w:r>
            <w:r>
              <w:rPr>
                <w:noProof/>
                <w:webHidden/>
              </w:rPr>
              <w:tab/>
            </w:r>
            <w:r>
              <w:rPr>
                <w:noProof/>
                <w:webHidden/>
              </w:rPr>
              <w:fldChar w:fldCharType="begin"/>
            </w:r>
            <w:r>
              <w:rPr>
                <w:noProof/>
                <w:webHidden/>
              </w:rPr>
              <w:instrText xml:space="preserve"> PAGEREF _Toc126923200 \h </w:instrText>
            </w:r>
            <w:r>
              <w:rPr>
                <w:noProof/>
                <w:webHidden/>
              </w:rPr>
            </w:r>
          </w:ins>
          <w:r>
            <w:rPr>
              <w:noProof/>
              <w:webHidden/>
            </w:rPr>
            <w:fldChar w:fldCharType="separate"/>
          </w:r>
          <w:ins w:id="51" w:author="Gurdeep Bhullar" w:date="2023-02-10T12:06:00Z">
            <w:r>
              <w:rPr>
                <w:noProof/>
                <w:webHidden/>
              </w:rPr>
              <w:t>7</w:t>
            </w:r>
            <w:r>
              <w:rPr>
                <w:noProof/>
                <w:webHidden/>
              </w:rPr>
              <w:fldChar w:fldCharType="end"/>
            </w:r>
            <w:r w:rsidRPr="0033325C">
              <w:rPr>
                <w:rStyle w:val="Hyperlink"/>
                <w:noProof/>
              </w:rPr>
              <w:fldChar w:fldCharType="end"/>
            </w:r>
          </w:ins>
        </w:p>
        <w:p w14:paraId="586CAD13" w14:textId="310FC32D" w:rsidR="00941674" w:rsidRDefault="00941674">
          <w:pPr>
            <w:pStyle w:val="TOC2"/>
            <w:tabs>
              <w:tab w:val="right" w:leader="dot" w:pos="9010"/>
            </w:tabs>
            <w:rPr>
              <w:ins w:id="52" w:author="Gurdeep Bhullar" w:date="2023-02-10T12:06:00Z"/>
              <w:rFonts w:asciiTheme="minorHAnsi" w:eastAsiaTheme="minorEastAsia" w:hAnsiTheme="minorHAnsi" w:cstheme="minorBidi"/>
              <w:noProof/>
              <w:szCs w:val="22"/>
            </w:rPr>
          </w:pPr>
          <w:ins w:id="53"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"_Toc126923201"</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5.2.  Branch convention</w:t>
            </w:r>
            <w:r>
              <w:rPr>
                <w:noProof/>
                <w:webHidden/>
              </w:rPr>
              <w:tab/>
            </w:r>
            <w:r>
              <w:rPr>
                <w:noProof/>
                <w:webHidden/>
              </w:rPr>
              <w:fldChar w:fldCharType="begin"/>
            </w:r>
            <w:r>
              <w:rPr>
                <w:noProof/>
                <w:webHidden/>
              </w:rPr>
              <w:instrText xml:space="preserve"> PAGEREF _Toc126923201 \h </w:instrText>
            </w:r>
            <w:r>
              <w:rPr>
                <w:noProof/>
                <w:webHidden/>
              </w:rPr>
            </w:r>
          </w:ins>
          <w:r>
            <w:rPr>
              <w:noProof/>
              <w:webHidden/>
            </w:rPr>
            <w:fldChar w:fldCharType="separate"/>
          </w:r>
          <w:ins w:id="54" w:author="Gurdeep Bhullar" w:date="2023-02-10T12:06:00Z">
            <w:r>
              <w:rPr>
                <w:noProof/>
                <w:webHidden/>
              </w:rPr>
              <w:t>8</w:t>
            </w:r>
            <w:r>
              <w:rPr>
                <w:noProof/>
                <w:webHidden/>
              </w:rPr>
              <w:fldChar w:fldCharType="end"/>
            </w:r>
            <w:r w:rsidRPr="0033325C">
              <w:rPr>
                <w:rStyle w:val="Hyperlink"/>
                <w:noProof/>
              </w:rPr>
              <w:fldChar w:fldCharType="end"/>
            </w:r>
          </w:ins>
        </w:p>
        <w:p w14:paraId="5C38A417" w14:textId="6750CBFB" w:rsidR="00941674" w:rsidRDefault="00941674">
          <w:pPr>
            <w:pStyle w:val="TOC3"/>
            <w:tabs>
              <w:tab w:val="right" w:leader="dot" w:pos="9010"/>
            </w:tabs>
            <w:rPr>
              <w:ins w:id="55" w:author="Gurdeep Bhullar" w:date="2023-02-10T12:06:00Z"/>
              <w:rFonts w:asciiTheme="minorHAnsi" w:eastAsiaTheme="minorEastAsia" w:hAnsiTheme="minorHAnsi" w:cstheme="minorBidi"/>
              <w:noProof/>
              <w:szCs w:val="22"/>
            </w:rPr>
          </w:pPr>
          <w:ins w:id="56"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"_Toc126923202"</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5.2.1. Branch creation</w:t>
            </w:r>
            <w:r>
              <w:rPr>
                <w:noProof/>
                <w:webHidden/>
              </w:rPr>
              <w:tab/>
            </w:r>
            <w:r>
              <w:rPr>
                <w:noProof/>
                <w:webHidden/>
              </w:rPr>
              <w:fldChar w:fldCharType="begin"/>
            </w:r>
            <w:r>
              <w:rPr>
                <w:noProof/>
                <w:webHidden/>
              </w:rPr>
              <w:instrText xml:space="preserve"> PAGEREF _Toc126923202 \h </w:instrText>
            </w:r>
            <w:r>
              <w:rPr>
                <w:noProof/>
                <w:webHidden/>
              </w:rPr>
            </w:r>
          </w:ins>
          <w:r>
            <w:rPr>
              <w:noProof/>
              <w:webHidden/>
            </w:rPr>
            <w:fldChar w:fldCharType="separate"/>
          </w:r>
          <w:ins w:id="57" w:author="Gurdeep Bhullar" w:date="2023-02-10T12:06:00Z">
            <w:r>
              <w:rPr>
                <w:noProof/>
                <w:webHidden/>
              </w:rPr>
              <w:t>8</w:t>
            </w:r>
            <w:r>
              <w:rPr>
                <w:noProof/>
                <w:webHidden/>
              </w:rPr>
              <w:fldChar w:fldCharType="end"/>
            </w:r>
            <w:r w:rsidRPr="0033325C">
              <w:rPr>
                <w:rStyle w:val="Hyperlink"/>
                <w:noProof/>
              </w:rPr>
              <w:fldChar w:fldCharType="end"/>
            </w:r>
          </w:ins>
        </w:p>
        <w:p w14:paraId="03FBFFAB" w14:textId="0E2626A3" w:rsidR="00941674" w:rsidRDefault="00941674">
          <w:pPr>
            <w:pStyle w:val="TOC3"/>
            <w:tabs>
              <w:tab w:val="right" w:leader="dot" w:pos="9010"/>
            </w:tabs>
            <w:rPr>
              <w:ins w:id="58" w:author="Gurdeep Bhullar" w:date="2023-02-10T12:06:00Z"/>
              <w:rFonts w:asciiTheme="minorHAnsi" w:eastAsiaTheme="minorEastAsia" w:hAnsiTheme="minorHAnsi" w:cstheme="minorBidi"/>
              <w:noProof/>
              <w:szCs w:val="22"/>
            </w:rPr>
          </w:pPr>
          <w:ins w:id="59"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"_Toc126923203"</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5.2.2. Branch update</w:t>
            </w:r>
            <w:r>
              <w:rPr>
                <w:noProof/>
                <w:webHidden/>
              </w:rPr>
              <w:tab/>
            </w:r>
            <w:r>
              <w:rPr>
                <w:noProof/>
                <w:webHidden/>
              </w:rPr>
              <w:fldChar w:fldCharType="begin"/>
            </w:r>
            <w:r>
              <w:rPr>
                <w:noProof/>
                <w:webHidden/>
              </w:rPr>
              <w:instrText xml:space="preserve"> PAGEREF _Toc126923203 \h </w:instrText>
            </w:r>
            <w:r>
              <w:rPr>
                <w:noProof/>
                <w:webHidden/>
              </w:rPr>
            </w:r>
          </w:ins>
          <w:r>
            <w:rPr>
              <w:noProof/>
              <w:webHidden/>
            </w:rPr>
            <w:fldChar w:fldCharType="separate"/>
          </w:r>
          <w:ins w:id="60" w:author="Gurdeep Bhullar" w:date="2023-02-10T12:06:00Z">
            <w:r>
              <w:rPr>
                <w:noProof/>
                <w:webHidden/>
              </w:rPr>
              <w:t>8</w:t>
            </w:r>
            <w:r>
              <w:rPr>
                <w:noProof/>
                <w:webHidden/>
              </w:rPr>
              <w:fldChar w:fldCharType="end"/>
            </w:r>
            <w:r w:rsidRPr="0033325C">
              <w:rPr>
                <w:rStyle w:val="Hyperlink"/>
                <w:noProof/>
              </w:rPr>
              <w:fldChar w:fldCharType="end"/>
            </w:r>
          </w:ins>
        </w:p>
        <w:p w14:paraId="758BF984" w14:textId="038A2AF7" w:rsidR="00941674" w:rsidRDefault="00941674">
          <w:pPr>
            <w:pStyle w:val="TOC3"/>
            <w:tabs>
              <w:tab w:val="right" w:leader="dot" w:pos="9010"/>
            </w:tabs>
            <w:rPr>
              <w:ins w:id="61" w:author="Gurdeep Bhullar" w:date="2023-02-10T12:06:00Z"/>
              <w:rFonts w:asciiTheme="minorHAnsi" w:eastAsiaTheme="minorEastAsia" w:hAnsiTheme="minorHAnsi" w:cstheme="minorBidi"/>
              <w:noProof/>
              <w:szCs w:val="22"/>
            </w:rPr>
          </w:pPr>
          <w:ins w:id="62"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"_Toc126923204"</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5.2.3. Tree model</w:t>
            </w:r>
            <w:r>
              <w:rPr>
                <w:noProof/>
                <w:webHidden/>
              </w:rPr>
              <w:tab/>
            </w:r>
            <w:r>
              <w:rPr>
                <w:noProof/>
                <w:webHidden/>
              </w:rPr>
              <w:fldChar w:fldCharType="begin"/>
            </w:r>
            <w:r>
              <w:rPr>
                <w:noProof/>
                <w:webHidden/>
              </w:rPr>
              <w:instrText xml:space="preserve"> PAGEREF _Toc126923204 \h </w:instrText>
            </w:r>
            <w:r>
              <w:rPr>
                <w:noProof/>
                <w:webHidden/>
              </w:rPr>
            </w:r>
          </w:ins>
          <w:r>
            <w:rPr>
              <w:noProof/>
              <w:webHidden/>
            </w:rPr>
            <w:fldChar w:fldCharType="separate"/>
          </w:r>
          <w:ins w:id="63" w:author="Gurdeep Bhullar" w:date="2023-02-10T12:06:00Z">
            <w:r>
              <w:rPr>
                <w:noProof/>
                <w:webHidden/>
              </w:rPr>
              <w:t>8</w:t>
            </w:r>
            <w:r>
              <w:rPr>
                <w:noProof/>
                <w:webHidden/>
              </w:rPr>
              <w:fldChar w:fldCharType="end"/>
            </w:r>
            <w:r w:rsidRPr="0033325C">
              <w:rPr>
                <w:rStyle w:val="Hyperlink"/>
                <w:noProof/>
              </w:rPr>
              <w:fldChar w:fldCharType="end"/>
            </w:r>
          </w:ins>
        </w:p>
        <w:p w14:paraId="15F03837" w14:textId="75601BFC" w:rsidR="00941674" w:rsidRDefault="00941674">
          <w:pPr>
            <w:pStyle w:val="TOC2"/>
            <w:tabs>
              <w:tab w:val="left" w:pos="880"/>
              <w:tab w:val="right" w:leader="dot" w:pos="9010"/>
            </w:tabs>
            <w:rPr>
              <w:ins w:id="64" w:author="Gurdeep Bhullar" w:date="2023-02-10T12:06:00Z"/>
              <w:rFonts w:asciiTheme="minorHAnsi" w:eastAsiaTheme="minorEastAsia" w:hAnsiTheme="minorHAnsi" w:cstheme="minorBidi"/>
              <w:noProof/>
              <w:szCs w:val="22"/>
            </w:rPr>
          </w:pPr>
          <w:ins w:id="65"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"_Toc126923205"</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5.2</w:t>
            </w:r>
            <w:r>
              <w:rPr>
                <w:rFonts w:asciiTheme="minorHAnsi" w:eastAsiaTheme="minorEastAsia" w:hAnsiTheme="minorHAnsi" w:cstheme="minorBidi"/>
                <w:noProof/>
                <w:szCs w:val="22"/>
              </w:rPr>
              <w:tab/>
            </w:r>
            <w:r w:rsidRPr="0033325C">
              <w:rPr>
                <w:rStyle w:val="Hyperlink"/>
                <w:noProof/>
              </w:rPr>
              <w:t>Scenarios</w:t>
            </w:r>
            <w:r>
              <w:rPr>
                <w:noProof/>
                <w:webHidden/>
              </w:rPr>
              <w:tab/>
            </w:r>
            <w:r>
              <w:rPr>
                <w:noProof/>
                <w:webHidden/>
              </w:rPr>
              <w:fldChar w:fldCharType="begin"/>
            </w:r>
            <w:r>
              <w:rPr>
                <w:noProof/>
                <w:webHidden/>
              </w:rPr>
              <w:instrText xml:space="preserve"> PAGEREF _Toc126923205 \h </w:instrText>
            </w:r>
            <w:r>
              <w:rPr>
                <w:noProof/>
                <w:webHidden/>
              </w:rPr>
            </w:r>
          </w:ins>
          <w:r>
            <w:rPr>
              <w:noProof/>
              <w:webHidden/>
            </w:rPr>
            <w:fldChar w:fldCharType="separate"/>
          </w:r>
          <w:ins w:id="66" w:author="Gurdeep Bhullar" w:date="2023-02-10T12:06:00Z">
            <w:r>
              <w:rPr>
                <w:noProof/>
                <w:webHidden/>
              </w:rPr>
              <w:t>8</w:t>
            </w:r>
            <w:r>
              <w:rPr>
                <w:noProof/>
                <w:webHidden/>
              </w:rPr>
              <w:fldChar w:fldCharType="end"/>
            </w:r>
            <w:r w:rsidRPr="0033325C">
              <w:rPr>
                <w:rStyle w:val="Hyperlink"/>
                <w:noProof/>
              </w:rPr>
              <w:fldChar w:fldCharType="end"/>
            </w:r>
          </w:ins>
        </w:p>
        <w:p w14:paraId="3BA941D0" w14:textId="561283D4" w:rsidR="00941674" w:rsidRDefault="00941674">
          <w:pPr>
            <w:pStyle w:val="TOC2"/>
            <w:tabs>
              <w:tab w:val="left" w:pos="880"/>
              <w:tab w:val="right" w:leader="dot" w:pos="9010"/>
            </w:tabs>
            <w:rPr>
              <w:ins w:id="67" w:author="Gurdeep Bhullar" w:date="2023-02-10T12:06:00Z"/>
              <w:rFonts w:asciiTheme="minorHAnsi" w:eastAsiaTheme="minorEastAsia" w:hAnsiTheme="minorHAnsi" w:cstheme="minorBidi"/>
              <w:noProof/>
              <w:szCs w:val="22"/>
            </w:rPr>
          </w:pPr>
          <w:ins w:id="68"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"_Toc126923206"</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rPr>
              <w:t>5.3</w:t>
            </w:r>
            <w:r>
              <w:rPr>
                <w:rFonts w:asciiTheme="minorHAnsi" w:eastAsiaTheme="minorEastAsia" w:hAnsiTheme="minorHAnsi" w:cstheme="minorBidi"/>
                <w:noProof/>
                <w:szCs w:val="22"/>
              </w:rPr>
              <w:tab/>
            </w:r>
            <w:r w:rsidRPr="0033325C">
              <w:rPr>
                <w:rStyle w:val="Hyperlink"/>
                <w:noProof/>
              </w:rPr>
              <w:t>Summary logistics</w:t>
            </w:r>
            <w:r>
              <w:rPr>
                <w:noProof/>
                <w:webHidden/>
              </w:rPr>
              <w:tab/>
            </w:r>
            <w:r>
              <w:rPr>
                <w:noProof/>
                <w:webHidden/>
              </w:rPr>
              <w:fldChar w:fldCharType="begin"/>
            </w:r>
            <w:r>
              <w:rPr>
                <w:noProof/>
                <w:webHidden/>
              </w:rPr>
              <w:instrText xml:space="preserve"> PAGEREF _Toc126923206 \h </w:instrText>
            </w:r>
            <w:r>
              <w:rPr>
                <w:noProof/>
                <w:webHidden/>
              </w:rPr>
            </w:r>
          </w:ins>
          <w:r>
            <w:rPr>
              <w:noProof/>
              <w:webHidden/>
            </w:rPr>
            <w:fldChar w:fldCharType="separate"/>
          </w:r>
          <w:ins w:id="69" w:author="Gurdeep Bhullar" w:date="2023-02-10T12:06:00Z">
            <w:r>
              <w:rPr>
                <w:noProof/>
                <w:webHidden/>
              </w:rPr>
              <w:t>9</w:t>
            </w:r>
            <w:r>
              <w:rPr>
                <w:noProof/>
                <w:webHidden/>
              </w:rPr>
              <w:fldChar w:fldCharType="end"/>
            </w:r>
            <w:r w:rsidRPr="0033325C">
              <w:rPr>
                <w:rStyle w:val="Hyperlink"/>
                <w:noProof/>
              </w:rPr>
              <w:fldChar w:fldCharType="end"/>
            </w:r>
          </w:ins>
        </w:p>
        <w:p w14:paraId="674EAC5D" w14:textId="2A9293F0" w:rsidR="00941674" w:rsidRDefault="00941674">
          <w:pPr>
            <w:pStyle w:val="TOC2"/>
            <w:tabs>
              <w:tab w:val="right" w:leader="dot" w:pos="9010"/>
            </w:tabs>
            <w:rPr>
              <w:ins w:id="70" w:author="Gurdeep Bhullar" w:date="2023-02-10T12:06:00Z"/>
              <w:rFonts w:asciiTheme="minorHAnsi" w:eastAsiaTheme="minorEastAsia" w:hAnsiTheme="minorHAnsi" w:cstheme="minorBidi"/>
              <w:noProof/>
              <w:szCs w:val="22"/>
            </w:rPr>
          </w:pPr>
          <w:ins w:id="71" w:author="Gurdeep Bhullar" w:date="2023-02-10T12:06:00Z">
            <w:r w:rsidRPr="0033325C">
              <w:rPr>
                <w:rStyle w:val="Hyperlink"/>
                <w:noProof/>
              </w:rPr>
              <w:fldChar w:fldCharType="begin"/>
            </w:r>
            <w:r w:rsidRPr="0033325C">
              <w:rPr>
                <w:rStyle w:val="Hyperlink"/>
                <w:noProof/>
              </w:rPr>
              <w:instrText xml:space="preserve"> </w:instrText>
            </w:r>
            <w:r>
              <w:rPr>
                <w:noProof/>
              </w:rPr>
              <w:instrText>HYPERLINK \l "_Toc126923207"</w:instrText>
            </w:r>
            <w:r w:rsidRPr="0033325C">
              <w:rPr>
                <w:rStyle w:val="Hyperlink"/>
                <w:noProof/>
              </w:rPr>
              <w:instrText xml:space="preserve"> </w:instrText>
            </w:r>
            <w:r w:rsidRPr="0033325C">
              <w:rPr>
                <w:rStyle w:val="Hyperlink"/>
                <w:noProof/>
              </w:rPr>
            </w:r>
            <w:r w:rsidRPr="0033325C">
              <w:rPr>
                <w:rStyle w:val="Hyperlink"/>
                <w:noProof/>
              </w:rPr>
              <w:fldChar w:fldCharType="separate"/>
            </w:r>
            <w:r w:rsidRPr="0033325C">
              <w:rPr>
                <w:rStyle w:val="Hyperlink"/>
                <w:noProof/>
                <w:lang w:val="nl-NL"/>
              </w:rPr>
              <w:t>5.4.</w:t>
            </w:r>
            <w:r w:rsidRPr="0033325C">
              <w:rPr>
                <w:rStyle w:val="Hyperlink"/>
                <w:noProof/>
              </w:rPr>
              <w:t>Coordinators</w:t>
            </w:r>
            <w:r>
              <w:rPr>
                <w:noProof/>
                <w:webHidden/>
              </w:rPr>
              <w:tab/>
            </w:r>
            <w:r>
              <w:rPr>
                <w:noProof/>
                <w:webHidden/>
              </w:rPr>
              <w:fldChar w:fldCharType="begin"/>
            </w:r>
            <w:r>
              <w:rPr>
                <w:noProof/>
                <w:webHidden/>
              </w:rPr>
              <w:instrText xml:space="preserve"> PAGEREF _Toc126923207 \h </w:instrText>
            </w:r>
            <w:r>
              <w:rPr>
                <w:noProof/>
                <w:webHidden/>
              </w:rPr>
            </w:r>
          </w:ins>
          <w:r>
            <w:rPr>
              <w:noProof/>
              <w:webHidden/>
            </w:rPr>
            <w:fldChar w:fldCharType="separate"/>
          </w:r>
          <w:ins w:id="72" w:author="Gurdeep Bhullar" w:date="2023-02-10T12:06:00Z">
            <w:r>
              <w:rPr>
                <w:noProof/>
                <w:webHidden/>
              </w:rPr>
              <w:t>9</w:t>
            </w:r>
            <w:r>
              <w:rPr>
                <w:noProof/>
                <w:webHidden/>
              </w:rPr>
              <w:fldChar w:fldCharType="end"/>
            </w:r>
            <w:r w:rsidRPr="0033325C">
              <w:rPr>
                <w:rStyle w:val="Hyperlink"/>
                <w:noProof/>
              </w:rPr>
              <w:fldChar w:fldCharType="end"/>
            </w:r>
          </w:ins>
        </w:p>
        <w:p w14:paraId="25A7828F" w14:textId="503769E4" w:rsidR="004A05B4" w:rsidDel="00941674" w:rsidRDefault="004A05B4">
          <w:pPr>
            <w:pStyle w:val="TOC1"/>
            <w:tabs>
              <w:tab w:val="left" w:pos="480"/>
              <w:tab w:val="right" w:leader="dot" w:pos="9010"/>
            </w:tabs>
            <w:rPr>
              <w:del w:id="73" w:author="Gurdeep Bhullar" w:date="2023-02-10T12:06:00Z"/>
              <w:rFonts w:asciiTheme="minorHAnsi" w:eastAsiaTheme="minorEastAsia" w:hAnsiTheme="minorHAnsi" w:cstheme="minorBidi"/>
              <w:noProof/>
              <w:szCs w:val="22"/>
            </w:rPr>
          </w:pPr>
          <w:del w:id="74" w:author="Gurdeep Bhullar" w:date="2023-02-10T12:06:00Z">
            <w:r w:rsidRPr="00941674" w:rsidDel="00941674">
              <w:rPr>
                <w:noProof/>
                <w:rPrChange w:id="75" w:author="Gurdeep Bhullar" w:date="2023-02-10T12:06:00Z">
                  <w:rPr>
                    <w:rStyle w:val="Hyperlink"/>
                    <w:noProof/>
                  </w:rPr>
                </w:rPrChange>
              </w:rPr>
              <w:delText>1</w:delText>
            </w:r>
            <w:r w:rsidDel="00941674">
              <w:rPr>
                <w:rFonts w:asciiTheme="minorHAnsi" w:eastAsiaTheme="minorEastAsia" w:hAnsiTheme="minorHAnsi" w:cstheme="minorBidi"/>
                <w:noProof/>
                <w:szCs w:val="22"/>
              </w:rPr>
              <w:tab/>
            </w:r>
            <w:r w:rsidRPr="00941674" w:rsidDel="00941674">
              <w:rPr>
                <w:noProof/>
                <w:rPrChange w:id="76" w:author="Gurdeep Bhullar" w:date="2023-02-10T12:06:00Z">
                  <w:rPr>
                    <w:rStyle w:val="Hyperlink"/>
                    <w:noProof/>
                  </w:rPr>
                </w:rPrChange>
              </w:rPr>
              <w:delText>Scope</w:delText>
            </w:r>
            <w:r w:rsidDel="00941674">
              <w:rPr>
                <w:noProof/>
                <w:webHidden/>
              </w:rPr>
              <w:tab/>
              <w:delText>2</w:delText>
            </w:r>
          </w:del>
        </w:p>
        <w:p w14:paraId="26487175" w14:textId="081E010C" w:rsidR="004A05B4" w:rsidDel="00941674" w:rsidRDefault="004A05B4">
          <w:pPr>
            <w:pStyle w:val="TOC1"/>
            <w:tabs>
              <w:tab w:val="left" w:pos="480"/>
              <w:tab w:val="right" w:leader="dot" w:pos="9010"/>
            </w:tabs>
            <w:rPr>
              <w:del w:id="77" w:author="Gurdeep Bhullar" w:date="2023-02-10T12:06:00Z"/>
              <w:rFonts w:asciiTheme="minorHAnsi" w:eastAsiaTheme="minorEastAsia" w:hAnsiTheme="minorHAnsi" w:cstheme="minorBidi"/>
              <w:noProof/>
              <w:szCs w:val="22"/>
            </w:rPr>
          </w:pPr>
          <w:del w:id="78" w:author="Gurdeep Bhullar" w:date="2023-02-10T12:06:00Z">
            <w:r w:rsidRPr="00941674" w:rsidDel="00941674">
              <w:rPr>
                <w:noProof/>
                <w:rPrChange w:id="79" w:author="Gurdeep Bhullar" w:date="2023-02-10T12:06:00Z">
                  <w:rPr>
                    <w:rStyle w:val="Hyperlink"/>
                    <w:noProof/>
                  </w:rPr>
                </w:rPrChange>
              </w:rPr>
              <w:delText>2</w:delText>
            </w:r>
            <w:r w:rsidDel="00941674">
              <w:rPr>
                <w:rFonts w:asciiTheme="minorHAnsi" w:eastAsiaTheme="minorEastAsia" w:hAnsiTheme="minorHAnsi" w:cstheme="minorBidi"/>
                <w:noProof/>
                <w:szCs w:val="22"/>
              </w:rPr>
              <w:tab/>
            </w:r>
            <w:r w:rsidRPr="00941674" w:rsidDel="00941674">
              <w:rPr>
                <w:noProof/>
                <w:rPrChange w:id="80" w:author="Gurdeep Bhullar" w:date="2023-02-10T12:06:00Z">
                  <w:rPr>
                    <w:rStyle w:val="Hyperlink"/>
                    <w:noProof/>
                  </w:rPr>
                </w:rPrChange>
              </w:rPr>
              <w:delText>Test scenarios</w:delText>
            </w:r>
            <w:r w:rsidDel="00941674">
              <w:rPr>
                <w:noProof/>
                <w:webHidden/>
              </w:rPr>
              <w:tab/>
              <w:delText>2</w:delText>
            </w:r>
          </w:del>
        </w:p>
        <w:p w14:paraId="4435503F" w14:textId="765B8761" w:rsidR="004A05B4" w:rsidDel="00941674" w:rsidRDefault="004A05B4">
          <w:pPr>
            <w:pStyle w:val="TOC2"/>
            <w:tabs>
              <w:tab w:val="left" w:pos="880"/>
              <w:tab w:val="right" w:leader="dot" w:pos="9010"/>
            </w:tabs>
            <w:rPr>
              <w:del w:id="81" w:author="Gurdeep Bhullar" w:date="2023-02-10T12:06:00Z"/>
              <w:rFonts w:asciiTheme="minorHAnsi" w:eastAsiaTheme="minorEastAsia" w:hAnsiTheme="minorHAnsi" w:cstheme="minorBidi"/>
              <w:noProof/>
              <w:szCs w:val="22"/>
            </w:rPr>
          </w:pPr>
          <w:del w:id="82" w:author="Gurdeep Bhullar" w:date="2023-02-10T12:06:00Z">
            <w:r w:rsidRPr="00941674" w:rsidDel="00941674">
              <w:rPr>
                <w:noProof/>
                <w:rPrChange w:id="83" w:author="Gurdeep Bhullar" w:date="2023-02-10T12:06:00Z">
                  <w:rPr>
                    <w:rStyle w:val="Hyperlink"/>
                    <w:noProof/>
                  </w:rPr>
                </w:rPrChange>
              </w:rPr>
              <w:delText>2.1</w:delText>
            </w:r>
            <w:r w:rsidDel="00941674">
              <w:rPr>
                <w:rFonts w:asciiTheme="minorHAnsi" w:eastAsiaTheme="minorEastAsia" w:hAnsiTheme="minorHAnsi" w:cstheme="minorBidi"/>
                <w:noProof/>
                <w:szCs w:val="22"/>
              </w:rPr>
              <w:tab/>
            </w:r>
            <w:r w:rsidRPr="00941674" w:rsidDel="00941674">
              <w:rPr>
                <w:noProof/>
                <w:rPrChange w:id="84" w:author="Gurdeep Bhullar" w:date="2023-02-10T12:06:00Z">
                  <w:rPr>
                    <w:rStyle w:val="Hyperlink"/>
                    <w:noProof/>
                  </w:rPr>
                </w:rPrChange>
              </w:rPr>
              <w:delText>Requirements</w:delText>
            </w:r>
            <w:r w:rsidDel="00941674">
              <w:rPr>
                <w:noProof/>
                <w:webHidden/>
              </w:rPr>
              <w:tab/>
              <w:delText>2</w:delText>
            </w:r>
          </w:del>
        </w:p>
        <w:p w14:paraId="4C546A4F" w14:textId="6F7ED107" w:rsidR="004A05B4" w:rsidDel="00941674" w:rsidRDefault="004A05B4">
          <w:pPr>
            <w:pStyle w:val="TOC2"/>
            <w:tabs>
              <w:tab w:val="left" w:pos="880"/>
              <w:tab w:val="right" w:leader="dot" w:pos="9010"/>
            </w:tabs>
            <w:rPr>
              <w:del w:id="85" w:author="Gurdeep Bhullar" w:date="2023-02-10T12:06:00Z"/>
              <w:rFonts w:asciiTheme="minorHAnsi" w:eastAsiaTheme="minorEastAsia" w:hAnsiTheme="minorHAnsi" w:cstheme="minorBidi"/>
              <w:noProof/>
              <w:szCs w:val="22"/>
            </w:rPr>
          </w:pPr>
          <w:del w:id="86" w:author="Gurdeep Bhullar" w:date="2023-02-10T12:06:00Z">
            <w:r w:rsidRPr="00941674" w:rsidDel="00941674">
              <w:rPr>
                <w:noProof/>
                <w:rPrChange w:id="87" w:author="Gurdeep Bhullar" w:date="2023-02-10T12:06:00Z">
                  <w:rPr>
                    <w:rStyle w:val="Hyperlink"/>
                    <w:noProof/>
                  </w:rPr>
                </w:rPrChange>
              </w:rPr>
              <w:delText>2.2</w:delText>
            </w:r>
            <w:r w:rsidDel="00941674">
              <w:rPr>
                <w:rFonts w:asciiTheme="minorHAnsi" w:eastAsiaTheme="minorEastAsia" w:hAnsiTheme="minorHAnsi" w:cstheme="minorBidi"/>
                <w:noProof/>
                <w:szCs w:val="22"/>
              </w:rPr>
              <w:tab/>
            </w:r>
            <w:r w:rsidRPr="00941674" w:rsidDel="00941674">
              <w:rPr>
                <w:noProof/>
                <w:rPrChange w:id="88" w:author="Gurdeep Bhullar" w:date="2023-02-10T12:06:00Z">
                  <w:rPr>
                    <w:rStyle w:val="Hyperlink"/>
                    <w:noProof/>
                  </w:rPr>
                </w:rPrChange>
              </w:rPr>
              <w:delText>Scenarios</w:delText>
            </w:r>
            <w:r w:rsidDel="00941674">
              <w:rPr>
                <w:noProof/>
                <w:webHidden/>
              </w:rPr>
              <w:tab/>
              <w:delText>2</w:delText>
            </w:r>
          </w:del>
        </w:p>
        <w:p w14:paraId="5D7F4857" w14:textId="6703D058" w:rsidR="004A05B4" w:rsidDel="00941674" w:rsidRDefault="004A05B4">
          <w:pPr>
            <w:pStyle w:val="TOC2"/>
            <w:tabs>
              <w:tab w:val="left" w:pos="880"/>
              <w:tab w:val="right" w:leader="dot" w:pos="9010"/>
            </w:tabs>
            <w:rPr>
              <w:del w:id="89" w:author="Gurdeep Bhullar" w:date="2023-02-10T12:06:00Z"/>
              <w:rFonts w:asciiTheme="minorHAnsi" w:eastAsiaTheme="minorEastAsia" w:hAnsiTheme="minorHAnsi" w:cstheme="minorBidi"/>
              <w:noProof/>
              <w:szCs w:val="22"/>
            </w:rPr>
          </w:pPr>
          <w:del w:id="90" w:author="Gurdeep Bhullar" w:date="2023-02-10T12:06:00Z">
            <w:r w:rsidRPr="00941674" w:rsidDel="00941674">
              <w:rPr>
                <w:noProof/>
                <w:rPrChange w:id="91" w:author="Gurdeep Bhullar" w:date="2023-02-10T12:06:00Z">
                  <w:rPr>
                    <w:rStyle w:val="Hyperlink"/>
                    <w:noProof/>
                  </w:rPr>
                </w:rPrChange>
              </w:rPr>
              <w:delText>2.3</w:delText>
            </w:r>
            <w:r w:rsidDel="00941674">
              <w:rPr>
                <w:rFonts w:asciiTheme="minorHAnsi" w:eastAsiaTheme="minorEastAsia" w:hAnsiTheme="minorHAnsi" w:cstheme="minorBidi"/>
                <w:noProof/>
                <w:szCs w:val="22"/>
              </w:rPr>
              <w:tab/>
            </w:r>
            <w:r w:rsidRPr="00941674" w:rsidDel="00941674">
              <w:rPr>
                <w:noProof/>
                <w:rPrChange w:id="92" w:author="Gurdeep Bhullar" w:date="2023-02-10T12:06:00Z">
                  <w:rPr>
                    <w:rStyle w:val="Hyperlink"/>
                    <w:noProof/>
                  </w:rPr>
                </w:rPrChange>
              </w:rPr>
              <w:delText>Template for Test Scenario</w:delText>
            </w:r>
            <w:r w:rsidDel="00941674">
              <w:rPr>
                <w:noProof/>
                <w:webHidden/>
              </w:rPr>
              <w:tab/>
              <w:delText>2</w:delText>
            </w:r>
          </w:del>
        </w:p>
        <w:p w14:paraId="7707242B" w14:textId="0C301EF7" w:rsidR="004A05B4" w:rsidDel="00941674" w:rsidRDefault="004A05B4">
          <w:pPr>
            <w:pStyle w:val="TOC2"/>
            <w:tabs>
              <w:tab w:val="left" w:pos="880"/>
              <w:tab w:val="right" w:leader="dot" w:pos="9010"/>
            </w:tabs>
            <w:rPr>
              <w:del w:id="93" w:author="Gurdeep Bhullar" w:date="2023-02-10T12:06:00Z"/>
              <w:rFonts w:asciiTheme="minorHAnsi" w:eastAsiaTheme="minorEastAsia" w:hAnsiTheme="minorHAnsi" w:cstheme="minorBidi"/>
              <w:noProof/>
              <w:szCs w:val="22"/>
            </w:rPr>
          </w:pPr>
          <w:del w:id="94" w:author="Gurdeep Bhullar" w:date="2023-02-10T12:06:00Z">
            <w:r w:rsidRPr="00941674" w:rsidDel="00941674">
              <w:rPr>
                <w:noProof/>
                <w:rPrChange w:id="95" w:author="Gurdeep Bhullar" w:date="2023-02-10T12:06:00Z">
                  <w:rPr>
                    <w:rStyle w:val="Hyperlink"/>
                    <w:noProof/>
                  </w:rPr>
                </w:rPrChange>
              </w:rPr>
              <w:delText>2.4</w:delText>
            </w:r>
            <w:r w:rsidDel="00941674">
              <w:rPr>
                <w:rFonts w:asciiTheme="minorHAnsi" w:eastAsiaTheme="minorEastAsia" w:hAnsiTheme="minorHAnsi" w:cstheme="minorBidi"/>
                <w:noProof/>
                <w:szCs w:val="22"/>
              </w:rPr>
              <w:tab/>
            </w:r>
            <w:r w:rsidRPr="00941674" w:rsidDel="00941674">
              <w:rPr>
                <w:noProof/>
                <w:rPrChange w:id="96" w:author="Gurdeep Bhullar" w:date="2023-02-10T12:06:00Z">
                  <w:rPr>
                    <w:rStyle w:val="Hyperlink"/>
                    <w:noProof/>
                  </w:rPr>
                </w:rPrChange>
              </w:rPr>
              <w:delText>Continuous Call for Test Data</w:delText>
            </w:r>
            <w:r w:rsidDel="00941674">
              <w:rPr>
                <w:noProof/>
                <w:webHidden/>
              </w:rPr>
              <w:tab/>
              <w:delText>3</w:delText>
            </w:r>
          </w:del>
        </w:p>
        <w:p w14:paraId="68037B68" w14:textId="0A97ED34" w:rsidR="004A05B4" w:rsidDel="00941674" w:rsidRDefault="004A05B4">
          <w:pPr>
            <w:pStyle w:val="TOC2"/>
            <w:tabs>
              <w:tab w:val="left" w:pos="880"/>
              <w:tab w:val="right" w:leader="dot" w:pos="9010"/>
            </w:tabs>
            <w:rPr>
              <w:del w:id="97" w:author="Gurdeep Bhullar" w:date="2023-02-10T12:06:00Z"/>
              <w:rFonts w:asciiTheme="minorHAnsi" w:eastAsiaTheme="minorEastAsia" w:hAnsiTheme="minorHAnsi" w:cstheme="minorBidi"/>
              <w:noProof/>
              <w:szCs w:val="22"/>
            </w:rPr>
          </w:pPr>
          <w:del w:id="98" w:author="Gurdeep Bhullar" w:date="2023-02-10T12:06:00Z">
            <w:r w:rsidRPr="00941674" w:rsidDel="00941674">
              <w:rPr>
                <w:noProof/>
                <w:rPrChange w:id="99" w:author="Gurdeep Bhullar" w:date="2023-02-10T12:06:00Z">
                  <w:rPr>
                    <w:rStyle w:val="Hyperlink"/>
                    <w:noProof/>
                  </w:rPr>
                </w:rPrChange>
              </w:rPr>
              <w:delText>2.5</w:delText>
            </w:r>
            <w:r w:rsidDel="00941674">
              <w:rPr>
                <w:rFonts w:asciiTheme="minorHAnsi" w:eastAsiaTheme="minorEastAsia" w:hAnsiTheme="minorHAnsi" w:cstheme="minorBidi"/>
                <w:noProof/>
                <w:szCs w:val="22"/>
              </w:rPr>
              <w:tab/>
            </w:r>
            <w:r w:rsidRPr="00941674" w:rsidDel="00941674">
              <w:rPr>
                <w:noProof/>
                <w:rPrChange w:id="100" w:author="Gurdeep Bhullar" w:date="2023-02-10T12:06:00Z">
                  <w:rPr>
                    <w:rStyle w:val="Hyperlink"/>
                    <w:noProof/>
                  </w:rPr>
                </w:rPrChange>
              </w:rPr>
              <w:delText>Timeline</w:delText>
            </w:r>
            <w:r w:rsidDel="00941674">
              <w:rPr>
                <w:noProof/>
                <w:webHidden/>
              </w:rPr>
              <w:tab/>
              <w:delText>3</w:delText>
            </w:r>
          </w:del>
        </w:p>
        <w:p w14:paraId="68A2334C" w14:textId="57A5253E" w:rsidR="004A05B4" w:rsidDel="00941674" w:rsidRDefault="004A05B4">
          <w:pPr>
            <w:pStyle w:val="TOC2"/>
            <w:tabs>
              <w:tab w:val="left" w:pos="880"/>
              <w:tab w:val="right" w:leader="dot" w:pos="9010"/>
            </w:tabs>
            <w:rPr>
              <w:del w:id="101" w:author="Gurdeep Bhullar" w:date="2023-02-10T12:06:00Z"/>
              <w:rFonts w:asciiTheme="minorHAnsi" w:eastAsiaTheme="minorEastAsia" w:hAnsiTheme="minorHAnsi" w:cstheme="minorBidi"/>
              <w:noProof/>
              <w:szCs w:val="22"/>
            </w:rPr>
          </w:pPr>
          <w:del w:id="102" w:author="Gurdeep Bhullar" w:date="2023-02-10T12:06:00Z">
            <w:r w:rsidRPr="00941674" w:rsidDel="00941674">
              <w:rPr>
                <w:noProof/>
                <w:rPrChange w:id="103" w:author="Gurdeep Bhullar" w:date="2023-02-10T12:06:00Z">
                  <w:rPr>
                    <w:rStyle w:val="Hyperlink"/>
                    <w:noProof/>
                  </w:rPr>
                </w:rPrChange>
              </w:rPr>
              <w:delText>2.6</w:delText>
            </w:r>
            <w:r w:rsidDel="00941674">
              <w:rPr>
                <w:rFonts w:asciiTheme="minorHAnsi" w:eastAsiaTheme="minorEastAsia" w:hAnsiTheme="minorHAnsi" w:cstheme="minorBidi"/>
                <w:noProof/>
                <w:szCs w:val="22"/>
              </w:rPr>
              <w:tab/>
            </w:r>
            <w:r w:rsidRPr="00941674" w:rsidDel="00941674">
              <w:rPr>
                <w:noProof/>
                <w:rPrChange w:id="104" w:author="Gurdeep Bhullar" w:date="2023-02-10T12:06:00Z">
                  <w:rPr>
                    <w:rStyle w:val="Hyperlink"/>
                    <w:noProof/>
                  </w:rPr>
                </w:rPrChange>
              </w:rPr>
              <w:delText>Available Test Assets</w:delText>
            </w:r>
            <w:r w:rsidDel="00941674">
              <w:rPr>
                <w:noProof/>
                <w:webHidden/>
              </w:rPr>
              <w:tab/>
              <w:delText>3</w:delText>
            </w:r>
          </w:del>
        </w:p>
        <w:p w14:paraId="3196E7BE" w14:textId="16D6B47E" w:rsidR="004A05B4" w:rsidDel="00941674" w:rsidRDefault="004A05B4">
          <w:pPr>
            <w:pStyle w:val="TOC2"/>
            <w:tabs>
              <w:tab w:val="left" w:pos="880"/>
              <w:tab w:val="right" w:leader="dot" w:pos="9010"/>
            </w:tabs>
            <w:rPr>
              <w:del w:id="105" w:author="Gurdeep Bhullar" w:date="2023-02-10T12:06:00Z"/>
              <w:rFonts w:asciiTheme="minorHAnsi" w:eastAsiaTheme="minorEastAsia" w:hAnsiTheme="minorHAnsi" w:cstheme="minorBidi"/>
              <w:noProof/>
              <w:szCs w:val="22"/>
            </w:rPr>
          </w:pPr>
          <w:del w:id="106" w:author="Gurdeep Bhullar" w:date="2023-02-10T12:06:00Z">
            <w:r w:rsidRPr="00941674" w:rsidDel="00941674">
              <w:rPr>
                <w:noProof/>
                <w:rPrChange w:id="107" w:author="Gurdeep Bhullar" w:date="2023-02-10T12:06:00Z">
                  <w:rPr>
                    <w:rStyle w:val="Hyperlink"/>
                    <w:noProof/>
                  </w:rPr>
                </w:rPrChange>
              </w:rPr>
              <w:delText>2.7</w:delText>
            </w:r>
            <w:r w:rsidDel="00941674">
              <w:rPr>
                <w:rFonts w:asciiTheme="minorHAnsi" w:eastAsiaTheme="minorEastAsia" w:hAnsiTheme="minorHAnsi" w:cstheme="minorBidi"/>
                <w:noProof/>
                <w:szCs w:val="22"/>
              </w:rPr>
              <w:tab/>
            </w:r>
            <w:r w:rsidRPr="00941674" w:rsidDel="00941674">
              <w:rPr>
                <w:noProof/>
                <w:rPrChange w:id="108" w:author="Gurdeep Bhullar" w:date="2023-02-10T12:06:00Z">
                  <w:rPr>
                    <w:rStyle w:val="Hyperlink"/>
                    <w:noProof/>
                  </w:rPr>
                </w:rPrChange>
              </w:rPr>
              <w:delText>Agreed Test Scenarios</w:delText>
            </w:r>
            <w:r w:rsidDel="00941674">
              <w:rPr>
                <w:noProof/>
                <w:webHidden/>
              </w:rPr>
              <w:tab/>
              <w:delText>4</w:delText>
            </w:r>
          </w:del>
        </w:p>
        <w:p w14:paraId="0545248A" w14:textId="792808D7" w:rsidR="004A05B4" w:rsidDel="00941674" w:rsidRDefault="004A05B4">
          <w:pPr>
            <w:pStyle w:val="TOC1"/>
            <w:tabs>
              <w:tab w:val="left" w:pos="480"/>
              <w:tab w:val="right" w:leader="dot" w:pos="9010"/>
            </w:tabs>
            <w:rPr>
              <w:del w:id="109" w:author="Gurdeep Bhullar" w:date="2023-02-10T12:06:00Z"/>
              <w:rFonts w:asciiTheme="minorHAnsi" w:eastAsiaTheme="minorEastAsia" w:hAnsiTheme="minorHAnsi" w:cstheme="minorBidi"/>
              <w:noProof/>
              <w:szCs w:val="22"/>
            </w:rPr>
          </w:pPr>
          <w:del w:id="110" w:author="Gurdeep Bhullar" w:date="2023-02-10T12:06:00Z">
            <w:r w:rsidRPr="00941674" w:rsidDel="00941674">
              <w:rPr>
                <w:noProof/>
                <w:rPrChange w:id="111" w:author="Gurdeep Bhullar" w:date="2023-02-10T12:06:00Z">
                  <w:rPr>
                    <w:rStyle w:val="Hyperlink"/>
                    <w:noProof/>
                  </w:rPr>
                </w:rPrChange>
              </w:rPr>
              <w:delText>3</w:delText>
            </w:r>
            <w:r w:rsidDel="00941674">
              <w:rPr>
                <w:rFonts w:asciiTheme="minorHAnsi" w:eastAsiaTheme="minorEastAsia" w:hAnsiTheme="minorHAnsi" w:cstheme="minorBidi"/>
                <w:noProof/>
                <w:szCs w:val="22"/>
              </w:rPr>
              <w:tab/>
            </w:r>
            <w:r w:rsidRPr="00941674" w:rsidDel="00941674">
              <w:rPr>
                <w:noProof/>
                <w:rPrChange w:id="112" w:author="Gurdeep Bhullar" w:date="2023-02-10T12:06:00Z">
                  <w:rPr>
                    <w:rStyle w:val="Hyperlink"/>
                    <w:noProof/>
                  </w:rPr>
                </w:rPrChange>
              </w:rPr>
              <w:delText>Contributions for Extensions</w:delText>
            </w:r>
            <w:r w:rsidDel="00941674">
              <w:rPr>
                <w:noProof/>
                <w:webHidden/>
              </w:rPr>
              <w:tab/>
              <w:delText>4</w:delText>
            </w:r>
          </w:del>
        </w:p>
        <w:p w14:paraId="489784AB" w14:textId="309EB2AC" w:rsidR="004A05B4" w:rsidDel="00941674" w:rsidRDefault="004A05B4">
          <w:pPr>
            <w:pStyle w:val="TOC2"/>
            <w:tabs>
              <w:tab w:val="left" w:pos="880"/>
              <w:tab w:val="right" w:leader="dot" w:pos="9010"/>
            </w:tabs>
            <w:rPr>
              <w:del w:id="113" w:author="Gurdeep Bhullar" w:date="2023-02-10T12:06:00Z"/>
              <w:rFonts w:asciiTheme="minorHAnsi" w:eastAsiaTheme="minorEastAsia" w:hAnsiTheme="minorHAnsi" w:cstheme="minorBidi"/>
              <w:noProof/>
              <w:szCs w:val="22"/>
            </w:rPr>
          </w:pPr>
          <w:del w:id="114" w:author="Gurdeep Bhullar" w:date="2023-02-10T12:06:00Z">
            <w:r w:rsidRPr="00941674" w:rsidDel="00941674">
              <w:rPr>
                <w:noProof/>
                <w:rPrChange w:id="115" w:author="Gurdeep Bhullar" w:date="2023-02-10T12:06:00Z">
                  <w:rPr>
                    <w:rStyle w:val="Hyperlink"/>
                    <w:noProof/>
                  </w:rPr>
                </w:rPrChange>
              </w:rPr>
              <w:delText>3.1</w:delText>
            </w:r>
            <w:r w:rsidDel="00941674">
              <w:rPr>
                <w:rFonts w:asciiTheme="minorHAnsi" w:eastAsiaTheme="minorEastAsia" w:hAnsiTheme="minorHAnsi" w:cstheme="minorBidi"/>
                <w:noProof/>
                <w:szCs w:val="22"/>
              </w:rPr>
              <w:tab/>
            </w:r>
            <w:r w:rsidRPr="00941674" w:rsidDel="00941674">
              <w:rPr>
                <w:noProof/>
                <w:rPrChange w:id="116" w:author="Gurdeep Bhullar" w:date="2023-02-10T12:06:00Z">
                  <w:rPr>
                    <w:rStyle w:val="Hyperlink"/>
                    <w:noProof/>
                  </w:rPr>
                </w:rPrChange>
              </w:rPr>
              <w:delText>General</w:delText>
            </w:r>
            <w:r w:rsidDel="00941674">
              <w:rPr>
                <w:noProof/>
                <w:webHidden/>
              </w:rPr>
              <w:tab/>
              <w:delText>4</w:delText>
            </w:r>
          </w:del>
        </w:p>
        <w:p w14:paraId="77C97959" w14:textId="19ABABC4" w:rsidR="004A05B4" w:rsidDel="00941674" w:rsidRDefault="004A05B4">
          <w:pPr>
            <w:pStyle w:val="TOC2"/>
            <w:tabs>
              <w:tab w:val="left" w:pos="880"/>
              <w:tab w:val="right" w:leader="dot" w:pos="9010"/>
            </w:tabs>
            <w:rPr>
              <w:del w:id="117" w:author="Gurdeep Bhullar" w:date="2023-02-10T12:06:00Z"/>
              <w:rFonts w:asciiTheme="minorHAnsi" w:eastAsiaTheme="minorEastAsia" w:hAnsiTheme="minorHAnsi" w:cstheme="minorBidi"/>
              <w:noProof/>
              <w:szCs w:val="22"/>
            </w:rPr>
          </w:pPr>
          <w:del w:id="118" w:author="Gurdeep Bhullar" w:date="2023-02-10T12:06:00Z">
            <w:r w:rsidRPr="00941674" w:rsidDel="00941674">
              <w:rPr>
                <w:noProof/>
                <w:rPrChange w:id="119" w:author="Gurdeep Bhullar" w:date="2023-02-10T12:06:00Z">
                  <w:rPr>
                    <w:rStyle w:val="Hyperlink"/>
                    <w:noProof/>
                  </w:rPr>
                </w:rPrChange>
              </w:rPr>
              <w:delText>3.2</w:delText>
            </w:r>
            <w:r w:rsidDel="00941674">
              <w:rPr>
                <w:rFonts w:asciiTheme="minorHAnsi" w:eastAsiaTheme="minorEastAsia" w:hAnsiTheme="minorHAnsi" w:cstheme="minorBidi"/>
                <w:noProof/>
                <w:szCs w:val="22"/>
              </w:rPr>
              <w:tab/>
            </w:r>
            <w:r w:rsidRPr="00941674" w:rsidDel="00941674">
              <w:rPr>
                <w:noProof/>
                <w:rPrChange w:id="120" w:author="Gurdeep Bhullar" w:date="2023-02-10T12:06:00Z">
                  <w:rPr>
                    <w:rStyle w:val="Hyperlink"/>
                    <w:noProof/>
                  </w:rPr>
                </w:rPrChange>
              </w:rPr>
              <w:delText>Extension Principles</w:delText>
            </w:r>
            <w:r w:rsidDel="00941674">
              <w:rPr>
                <w:noProof/>
                <w:webHidden/>
              </w:rPr>
              <w:tab/>
              <w:delText>5</w:delText>
            </w:r>
          </w:del>
        </w:p>
        <w:p w14:paraId="07413463" w14:textId="60FD166D" w:rsidR="004A05B4" w:rsidDel="00941674" w:rsidRDefault="004A05B4">
          <w:pPr>
            <w:pStyle w:val="TOC1"/>
            <w:tabs>
              <w:tab w:val="left" w:pos="480"/>
              <w:tab w:val="right" w:leader="dot" w:pos="9010"/>
            </w:tabs>
            <w:rPr>
              <w:del w:id="121" w:author="Gurdeep Bhullar" w:date="2023-02-10T12:06:00Z"/>
              <w:rFonts w:asciiTheme="minorHAnsi" w:eastAsiaTheme="minorEastAsia" w:hAnsiTheme="minorHAnsi" w:cstheme="minorBidi"/>
              <w:noProof/>
              <w:szCs w:val="22"/>
            </w:rPr>
          </w:pPr>
          <w:del w:id="122" w:author="Gurdeep Bhullar" w:date="2023-02-10T12:06:00Z">
            <w:r w:rsidRPr="00941674" w:rsidDel="00941674">
              <w:rPr>
                <w:noProof/>
                <w:rPrChange w:id="123" w:author="Gurdeep Bhullar" w:date="2023-02-10T12:06:00Z">
                  <w:rPr>
                    <w:rStyle w:val="Hyperlink"/>
                    <w:noProof/>
                  </w:rPr>
                </w:rPrChange>
              </w:rPr>
              <w:delText>4</w:delText>
            </w:r>
            <w:r w:rsidDel="00941674">
              <w:rPr>
                <w:rFonts w:asciiTheme="minorHAnsi" w:eastAsiaTheme="minorEastAsia" w:hAnsiTheme="minorHAnsi" w:cstheme="minorBidi"/>
                <w:noProof/>
                <w:szCs w:val="22"/>
              </w:rPr>
              <w:tab/>
            </w:r>
            <w:r w:rsidRPr="00941674" w:rsidDel="00941674">
              <w:rPr>
                <w:noProof/>
                <w:rPrChange w:id="124" w:author="Gurdeep Bhullar" w:date="2023-02-10T12:06:00Z">
                  <w:rPr>
                    <w:rStyle w:val="Hyperlink"/>
                    <w:noProof/>
                  </w:rPr>
                </w:rPrChange>
              </w:rPr>
              <w:delText>Reference Software</w:delText>
            </w:r>
            <w:r w:rsidDel="00941674">
              <w:rPr>
                <w:noProof/>
                <w:webHidden/>
              </w:rPr>
              <w:tab/>
              <w:delText>5</w:delText>
            </w:r>
          </w:del>
        </w:p>
        <w:p w14:paraId="6B83608D" w14:textId="61AC3196" w:rsidR="004A05B4" w:rsidDel="00941674" w:rsidRDefault="004A05B4">
          <w:pPr>
            <w:pStyle w:val="TOC1"/>
            <w:tabs>
              <w:tab w:val="left" w:pos="480"/>
              <w:tab w:val="right" w:leader="dot" w:pos="9010"/>
            </w:tabs>
            <w:rPr>
              <w:del w:id="125" w:author="Gurdeep Bhullar" w:date="2023-02-10T12:06:00Z"/>
              <w:rFonts w:asciiTheme="minorHAnsi" w:eastAsiaTheme="minorEastAsia" w:hAnsiTheme="minorHAnsi" w:cstheme="minorBidi"/>
              <w:noProof/>
              <w:szCs w:val="22"/>
            </w:rPr>
          </w:pPr>
          <w:del w:id="126" w:author="Gurdeep Bhullar" w:date="2023-02-10T12:06:00Z">
            <w:r w:rsidRPr="00941674" w:rsidDel="00941674">
              <w:rPr>
                <w:noProof/>
                <w:rPrChange w:id="127" w:author="Gurdeep Bhullar" w:date="2023-02-10T12:06:00Z">
                  <w:rPr>
                    <w:rStyle w:val="Hyperlink"/>
                    <w:noProof/>
                  </w:rPr>
                </w:rPrChange>
              </w:rPr>
              <w:lastRenderedPageBreak/>
              <w:delText>5</w:delText>
            </w:r>
            <w:r w:rsidDel="00941674">
              <w:rPr>
                <w:rFonts w:asciiTheme="minorHAnsi" w:eastAsiaTheme="minorEastAsia" w:hAnsiTheme="minorHAnsi" w:cstheme="minorBidi"/>
                <w:noProof/>
                <w:szCs w:val="22"/>
              </w:rPr>
              <w:tab/>
            </w:r>
            <w:r w:rsidRPr="00941674" w:rsidDel="00941674">
              <w:rPr>
                <w:noProof/>
                <w:rPrChange w:id="128" w:author="Gurdeep Bhullar" w:date="2023-02-10T12:06:00Z">
                  <w:rPr>
                    <w:rStyle w:val="Hyperlink"/>
                    <w:noProof/>
                  </w:rPr>
                </w:rPrChange>
              </w:rPr>
              <w:delText>Gitlab Management</w:delText>
            </w:r>
            <w:r w:rsidDel="00941674">
              <w:rPr>
                <w:noProof/>
                <w:webHidden/>
              </w:rPr>
              <w:tab/>
              <w:delText>5</w:delText>
            </w:r>
          </w:del>
        </w:p>
        <w:p w14:paraId="2A1BEFF8" w14:textId="5A73D909" w:rsidR="004A05B4" w:rsidDel="00941674" w:rsidRDefault="004A05B4">
          <w:pPr>
            <w:pStyle w:val="TOC2"/>
            <w:tabs>
              <w:tab w:val="left" w:pos="880"/>
              <w:tab w:val="right" w:leader="dot" w:pos="9010"/>
            </w:tabs>
            <w:rPr>
              <w:del w:id="129" w:author="Gurdeep Bhullar" w:date="2023-02-10T12:06:00Z"/>
              <w:rFonts w:asciiTheme="minorHAnsi" w:eastAsiaTheme="minorEastAsia" w:hAnsiTheme="minorHAnsi" w:cstheme="minorBidi"/>
              <w:noProof/>
              <w:szCs w:val="22"/>
            </w:rPr>
          </w:pPr>
          <w:del w:id="130" w:author="Gurdeep Bhullar" w:date="2023-02-10T12:06:00Z">
            <w:r w:rsidRPr="00941674" w:rsidDel="00941674">
              <w:rPr>
                <w:noProof/>
                <w:rPrChange w:id="131" w:author="Gurdeep Bhullar" w:date="2023-02-10T12:06:00Z">
                  <w:rPr>
                    <w:rStyle w:val="Hyperlink"/>
                    <w:noProof/>
                  </w:rPr>
                </w:rPrChange>
              </w:rPr>
              <w:delText>5.1</w:delText>
            </w:r>
            <w:r w:rsidDel="00941674">
              <w:rPr>
                <w:rFonts w:asciiTheme="minorHAnsi" w:eastAsiaTheme="minorEastAsia" w:hAnsiTheme="minorHAnsi" w:cstheme="minorBidi"/>
                <w:noProof/>
                <w:szCs w:val="22"/>
              </w:rPr>
              <w:tab/>
            </w:r>
            <w:r w:rsidRPr="00941674" w:rsidDel="00941674">
              <w:rPr>
                <w:noProof/>
                <w:rPrChange w:id="132" w:author="Gurdeep Bhullar" w:date="2023-02-10T12:06:00Z">
                  <w:rPr>
                    <w:rStyle w:val="Hyperlink"/>
                    <w:noProof/>
                  </w:rPr>
                </w:rPrChange>
              </w:rPr>
              <w:delText>Reference implementation software</w:delText>
            </w:r>
            <w:r w:rsidDel="00941674">
              <w:rPr>
                <w:noProof/>
                <w:webHidden/>
              </w:rPr>
              <w:tab/>
              <w:delText>5</w:delText>
            </w:r>
          </w:del>
        </w:p>
        <w:p w14:paraId="0CD1C28E" w14:textId="64C7D9D8" w:rsidR="004A05B4" w:rsidDel="00941674" w:rsidRDefault="004A05B4">
          <w:pPr>
            <w:pStyle w:val="TOC2"/>
            <w:tabs>
              <w:tab w:val="left" w:pos="880"/>
              <w:tab w:val="right" w:leader="dot" w:pos="9010"/>
            </w:tabs>
            <w:rPr>
              <w:del w:id="133" w:author="Gurdeep Bhullar" w:date="2023-02-10T12:06:00Z"/>
              <w:rFonts w:asciiTheme="minorHAnsi" w:eastAsiaTheme="minorEastAsia" w:hAnsiTheme="minorHAnsi" w:cstheme="minorBidi"/>
              <w:noProof/>
              <w:szCs w:val="22"/>
            </w:rPr>
          </w:pPr>
          <w:del w:id="134" w:author="Gurdeep Bhullar" w:date="2023-02-10T12:06:00Z">
            <w:r w:rsidRPr="00941674" w:rsidDel="00941674">
              <w:rPr>
                <w:noProof/>
                <w:rPrChange w:id="135" w:author="Gurdeep Bhullar" w:date="2023-02-10T12:06:00Z">
                  <w:rPr>
                    <w:rStyle w:val="Hyperlink"/>
                    <w:noProof/>
                  </w:rPr>
                </w:rPrChange>
              </w:rPr>
              <w:delText>5.2</w:delText>
            </w:r>
            <w:r w:rsidDel="00941674">
              <w:rPr>
                <w:rFonts w:asciiTheme="minorHAnsi" w:eastAsiaTheme="minorEastAsia" w:hAnsiTheme="minorHAnsi" w:cstheme="minorBidi"/>
                <w:noProof/>
                <w:szCs w:val="22"/>
              </w:rPr>
              <w:tab/>
            </w:r>
            <w:r w:rsidRPr="00941674" w:rsidDel="00941674">
              <w:rPr>
                <w:noProof/>
                <w:rPrChange w:id="136" w:author="Gurdeep Bhullar" w:date="2023-02-10T12:06:00Z">
                  <w:rPr>
                    <w:rStyle w:val="Hyperlink"/>
                    <w:noProof/>
                  </w:rPr>
                </w:rPrChange>
              </w:rPr>
              <w:delText>Conformance software</w:delText>
            </w:r>
            <w:r w:rsidDel="00941674">
              <w:rPr>
                <w:noProof/>
                <w:webHidden/>
              </w:rPr>
              <w:tab/>
              <w:delText>5</w:delText>
            </w:r>
          </w:del>
        </w:p>
        <w:p w14:paraId="662183AC" w14:textId="3C820956" w:rsidR="004A05B4" w:rsidDel="00941674" w:rsidRDefault="004A05B4">
          <w:pPr>
            <w:pStyle w:val="TOC2"/>
            <w:tabs>
              <w:tab w:val="left" w:pos="880"/>
              <w:tab w:val="right" w:leader="dot" w:pos="9010"/>
            </w:tabs>
            <w:rPr>
              <w:del w:id="137" w:author="Gurdeep Bhullar" w:date="2023-02-10T12:06:00Z"/>
              <w:rFonts w:asciiTheme="minorHAnsi" w:eastAsiaTheme="minorEastAsia" w:hAnsiTheme="minorHAnsi" w:cstheme="minorBidi"/>
              <w:noProof/>
              <w:szCs w:val="22"/>
            </w:rPr>
          </w:pPr>
          <w:del w:id="138" w:author="Gurdeep Bhullar" w:date="2023-02-10T12:06:00Z">
            <w:r w:rsidRPr="00941674" w:rsidDel="00941674">
              <w:rPr>
                <w:noProof/>
                <w:rPrChange w:id="139" w:author="Gurdeep Bhullar" w:date="2023-02-10T12:06:00Z">
                  <w:rPr>
                    <w:rStyle w:val="Hyperlink"/>
                    <w:noProof/>
                  </w:rPr>
                </w:rPrChange>
              </w:rPr>
              <w:delText>5.3</w:delText>
            </w:r>
            <w:r w:rsidDel="00941674">
              <w:rPr>
                <w:rFonts w:asciiTheme="minorHAnsi" w:eastAsiaTheme="minorEastAsia" w:hAnsiTheme="minorHAnsi" w:cstheme="minorBidi"/>
                <w:noProof/>
                <w:szCs w:val="22"/>
              </w:rPr>
              <w:tab/>
            </w:r>
            <w:r w:rsidRPr="00941674" w:rsidDel="00941674">
              <w:rPr>
                <w:noProof/>
                <w:rPrChange w:id="140" w:author="Gurdeep Bhullar" w:date="2023-02-10T12:06:00Z">
                  <w:rPr>
                    <w:rStyle w:val="Hyperlink"/>
                    <w:noProof/>
                  </w:rPr>
                </w:rPrChange>
              </w:rPr>
              <w:delText>Scenarios</w:delText>
            </w:r>
            <w:r w:rsidDel="00941674">
              <w:rPr>
                <w:noProof/>
                <w:webHidden/>
              </w:rPr>
              <w:tab/>
              <w:delText>6</w:delText>
            </w:r>
          </w:del>
        </w:p>
        <w:p w14:paraId="2EC53F44" w14:textId="2DB25F3C" w:rsidR="004A05B4" w:rsidDel="00941674" w:rsidRDefault="004A05B4">
          <w:pPr>
            <w:pStyle w:val="TOC2"/>
            <w:tabs>
              <w:tab w:val="left" w:pos="880"/>
              <w:tab w:val="right" w:leader="dot" w:pos="9010"/>
            </w:tabs>
            <w:rPr>
              <w:del w:id="141" w:author="Gurdeep Bhullar" w:date="2023-02-10T12:06:00Z"/>
              <w:rFonts w:asciiTheme="minorHAnsi" w:eastAsiaTheme="minorEastAsia" w:hAnsiTheme="minorHAnsi" w:cstheme="minorBidi"/>
              <w:noProof/>
              <w:szCs w:val="22"/>
            </w:rPr>
          </w:pPr>
          <w:del w:id="142" w:author="Gurdeep Bhullar" w:date="2023-02-10T12:06:00Z">
            <w:r w:rsidRPr="00941674" w:rsidDel="00941674">
              <w:rPr>
                <w:noProof/>
                <w:rPrChange w:id="143" w:author="Gurdeep Bhullar" w:date="2023-02-10T12:06:00Z">
                  <w:rPr>
                    <w:rStyle w:val="Hyperlink"/>
                    <w:noProof/>
                  </w:rPr>
                </w:rPrChange>
              </w:rPr>
              <w:delText>5.4</w:delText>
            </w:r>
            <w:r w:rsidDel="00941674">
              <w:rPr>
                <w:rFonts w:asciiTheme="minorHAnsi" w:eastAsiaTheme="minorEastAsia" w:hAnsiTheme="minorHAnsi" w:cstheme="minorBidi"/>
                <w:noProof/>
                <w:szCs w:val="22"/>
              </w:rPr>
              <w:tab/>
            </w:r>
            <w:r w:rsidRPr="00941674" w:rsidDel="00941674">
              <w:rPr>
                <w:noProof/>
                <w:rPrChange w:id="144" w:author="Gurdeep Bhullar" w:date="2023-02-10T12:06:00Z">
                  <w:rPr>
                    <w:rStyle w:val="Hyperlink"/>
                    <w:noProof/>
                  </w:rPr>
                </w:rPrChange>
              </w:rPr>
              <w:delText>Test assets</w:delText>
            </w:r>
            <w:r w:rsidDel="00941674">
              <w:rPr>
                <w:noProof/>
                <w:webHidden/>
              </w:rPr>
              <w:tab/>
              <w:delText>6</w:delText>
            </w:r>
          </w:del>
        </w:p>
        <w:p w14:paraId="6018EF1D" w14:textId="483EB1F4" w:rsidR="004A05B4" w:rsidDel="00941674" w:rsidRDefault="004A05B4">
          <w:pPr>
            <w:pStyle w:val="TOC2"/>
            <w:tabs>
              <w:tab w:val="left" w:pos="880"/>
              <w:tab w:val="right" w:leader="dot" w:pos="9010"/>
            </w:tabs>
            <w:rPr>
              <w:del w:id="145" w:author="Gurdeep Bhullar" w:date="2023-02-10T12:06:00Z"/>
              <w:rFonts w:asciiTheme="minorHAnsi" w:eastAsiaTheme="minorEastAsia" w:hAnsiTheme="minorHAnsi" w:cstheme="minorBidi"/>
              <w:noProof/>
              <w:szCs w:val="22"/>
            </w:rPr>
          </w:pPr>
          <w:del w:id="146" w:author="Gurdeep Bhullar" w:date="2023-02-10T12:06:00Z">
            <w:r w:rsidRPr="00941674" w:rsidDel="00941674">
              <w:rPr>
                <w:noProof/>
                <w:rPrChange w:id="147" w:author="Gurdeep Bhullar" w:date="2023-02-10T12:06:00Z">
                  <w:rPr>
                    <w:rStyle w:val="Hyperlink"/>
                    <w:noProof/>
                  </w:rPr>
                </w:rPrChange>
              </w:rPr>
              <w:delText>5.5</w:delText>
            </w:r>
            <w:r w:rsidDel="00941674">
              <w:rPr>
                <w:rFonts w:asciiTheme="minorHAnsi" w:eastAsiaTheme="minorEastAsia" w:hAnsiTheme="minorHAnsi" w:cstheme="minorBidi"/>
                <w:noProof/>
                <w:szCs w:val="22"/>
              </w:rPr>
              <w:tab/>
            </w:r>
            <w:r w:rsidRPr="00941674" w:rsidDel="00941674">
              <w:rPr>
                <w:noProof/>
                <w:rPrChange w:id="148" w:author="Gurdeep Bhullar" w:date="2023-02-10T12:06:00Z">
                  <w:rPr>
                    <w:rStyle w:val="Hyperlink"/>
                    <w:noProof/>
                  </w:rPr>
                </w:rPrChange>
              </w:rPr>
              <w:delText>Test vectors</w:delText>
            </w:r>
            <w:r w:rsidDel="00941674">
              <w:rPr>
                <w:noProof/>
                <w:webHidden/>
              </w:rPr>
              <w:tab/>
              <w:delText>6</w:delText>
            </w:r>
          </w:del>
        </w:p>
        <w:p w14:paraId="379A1C74" w14:textId="20B5D2B0" w:rsidR="004A05B4" w:rsidDel="00941674" w:rsidRDefault="004A05B4">
          <w:pPr>
            <w:pStyle w:val="TOC2"/>
            <w:tabs>
              <w:tab w:val="left" w:pos="880"/>
              <w:tab w:val="right" w:leader="dot" w:pos="9010"/>
            </w:tabs>
            <w:rPr>
              <w:del w:id="149" w:author="Gurdeep Bhullar" w:date="2023-02-10T12:06:00Z"/>
              <w:rFonts w:asciiTheme="minorHAnsi" w:eastAsiaTheme="minorEastAsia" w:hAnsiTheme="minorHAnsi" w:cstheme="minorBidi"/>
              <w:noProof/>
              <w:szCs w:val="22"/>
            </w:rPr>
          </w:pPr>
          <w:del w:id="150" w:author="Gurdeep Bhullar" w:date="2023-02-10T12:06:00Z">
            <w:r w:rsidRPr="00941674" w:rsidDel="00941674">
              <w:rPr>
                <w:noProof/>
                <w:rPrChange w:id="151" w:author="Gurdeep Bhullar" w:date="2023-02-10T12:06:00Z">
                  <w:rPr>
                    <w:rStyle w:val="Hyperlink"/>
                    <w:noProof/>
                  </w:rPr>
                </w:rPrChange>
              </w:rPr>
              <w:delText>5.6</w:delText>
            </w:r>
            <w:r w:rsidDel="00941674">
              <w:rPr>
                <w:rFonts w:asciiTheme="minorHAnsi" w:eastAsiaTheme="minorEastAsia" w:hAnsiTheme="minorHAnsi" w:cstheme="minorBidi"/>
                <w:noProof/>
                <w:szCs w:val="22"/>
              </w:rPr>
              <w:tab/>
            </w:r>
            <w:r w:rsidRPr="00941674" w:rsidDel="00941674">
              <w:rPr>
                <w:noProof/>
                <w:rPrChange w:id="152" w:author="Gurdeep Bhullar" w:date="2023-02-10T12:06:00Z">
                  <w:rPr>
                    <w:rStyle w:val="Hyperlink"/>
                    <w:noProof/>
                  </w:rPr>
                </w:rPrChange>
              </w:rPr>
              <w:delText>Summary logistics</w:delText>
            </w:r>
            <w:r w:rsidDel="00941674">
              <w:rPr>
                <w:noProof/>
                <w:webHidden/>
              </w:rPr>
              <w:tab/>
              <w:delText>6</w:delText>
            </w:r>
          </w:del>
        </w:p>
        <w:p w14:paraId="16E456A9" w14:textId="2E425DB7"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53" w:name="_Toc126923184"/>
      <w:r>
        <w:t>Scope</w:t>
      </w:r>
      <w:bookmarkEnd w:id="153"/>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154" w:name="_Toc126923185"/>
      <w:r>
        <w:t xml:space="preserve">Test </w:t>
      </w:r>
      <w:r w:rsidR="002C703B">
        <w:t>scenarios</w:t>
      </w:r>
      <w:bookmarkEnd w:id="154"/>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155" w:name="_Toc126923186"/>
      <w:r>
        <w:t>Requirements</w:t>
      </w:r>
      <w:bookmarkEnd w:id="155"/>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156" w:name="_Toc126923187"/>
      <w:r>
        <w:t>Scenarios</w:t>
      </w:r>
      <w:bookmarkEnd w:id="156"/>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000000"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157" w:name="_Toc77377248"/>
      <w:bookmarkStart w:id="158" w:name="_Toc77377302"/>
      <w:bookmarkStart w:id="159" w:name="_Toc77377249"/>
      <w:bookmarkStart w:id="160" w:name="_Toc77377303"/>
      <w:bookmarkStart w:id="161" w:name="_Toc77377250"/>
      <w:bookmarkStart w:id="162" w:name="_Toc77377304"/>
      <w:bookmarkStart w:id="163" w:name="_Toc77377251"/>
      <w:bookmarkStart w:id="164" w:name="_Toc77377305"/>
      <w:bookmarkStart w:id="165" w:name="_Toc77377252"/>
      <w:bookmarkStart w:id="166" w:name="_Toc77377306"/>
      <w:bookmarkStart w:id="167" w:name="_Toc77377253"/>
      <w:bookmarkStart w:id="168" w:name="_Toc77377307"/>
      <w:bookmarkStart w:id="169" w:name="_Toc77377254"/>
      <w:bookmarkStart w:id="170" w:name="_Toc77377308"/>
      <w:bookmarkStart w:id="171" w:name="_Ref53399275"/>
      <w:bookmarkStart w:id="172" w:name="_Toc12692318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EC3B8C">
        <w:t xml:space="preserve">Template for </w:t>
      </w:r>
      <w:r w:rsidR="00414BDB">
        <w:t>t</w:t>
      </w:r>
      <w:r w:rsidRPr="00EC3B8C">
        <w:t xml:space="preserve">est </w:t>
      </w:r>
      <w:r w:rsidR="00414BDB">
        <w:t>s</w:t>
      </w:r>
      <w:r w:rsidRPr="00EC3B8C">
        <w:t>cenario</w:t>
      </w:r>
      <w:bookmarkEnd w:id="171"/>
      <w:bookmarkEnd w:id="172"/>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lastRenderedPageBreak/>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lastRenderedPageBreak/>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173" w:name="_Toc126923189"/>
      <w:r>
        <w:t>Call for</w:t>
      </w:r>
      <w:r w:rsidRPr="00EC3B8C">
        <w:t xml:space="preserve"> </w:t>
      </w:r>
      <w:r w:rsidR="00414BDB">
        <w:t>t</w:t>
      </w:r>
      <w:r w:rsidRPr="00EC3B8C">
        <w:t xml:space="preserve">est </w:t>
      </w:r>
      <w:r w:rsidR="00414BDB">
        <w:t>d</w:t>
      </w:r>
      <w:r w:rsidRPr="00EC3B8C">
        <w:t>ata</w:t>
      </w:r>
      <w:bookmarkEnd w:id="173"/>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174" w:name="_Toc126923190"/>
      <w:r>
        <w:t>Timeline</w:t>
      </w:r>
      <w:bookmarkEnd w:id="174"/>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175" w:name="_Toc126923191"/>
      <w:r>
        <w:t xml:space="preserve">Available </w:t>
      </w:r>
      <w:r w:rsidR="00F90344">
        <w:t>t</w:t>
      </w:r>
      <w:r>
        <w:t xml:space="preserve">est </w:t>
      </w:r>
      <w:r w:rsidR="00F90344">
        <w:t>a</w:t>
      </w:r>
      <w:r>
        <w:t>ssets</w:t>
      </w:r>
      <w:bookmarkEnd w:id="175"/>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77777777"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176"/>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lastRenderedPageBreak/>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176"/>
            <w:r w:rsidR="008F0D21" w:rsidRPr="008F0D21">
              <w:rPr>
                <w:rStyle w:val="CommentReference"/>
                <w:rFonts w:ascii="Times New Roman" w:eastAsia="MS Mincho" w:hAnsi="Times New Roman"/>
                <w:sz w:val="22"/>
                <w:szCs w:val="28"/>
              </w:rPr>
              <w:commentReference w:id="176"/>
            </w: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9"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177" w:name="_Ref53444287"/>
      <w:bookmarkStart w:id="178" w:name="_Toc126923192"/>
      <w:r>
        <w:t xml:space="preserve">Agreed </w:t>
      </w:r>
      <w:r w:rsidR="008B4716">
        <w:t>t</w:t>
      </w:r>
      <w:r>
        <w:t xml:space="preserve">est </w:t>
      </w:r>
      <w:r w:rsidR="008B4716">
        <w:t>s</w:t>
      </w:r>
      <w:r>
        <w:t>cenarios</w:t>
      </w:r>
      <w:bookmarkEnd w:id="177"/>
      <w:bookmarkEnd w:id="178"/>
    </w:p>
    <w:p w14:paraId="6DCE2303" w14:textId="16823035" w:rsidR="00E31CF3" w:rsidRDefault="005D0749" w:rsidP="007F06C8">
      <w:r>
        <w:t xml:space="preserve">Agreed </w:t>
      </w:r>
      <w:r w:rsidR="008B4716">
        <w:t>t</w:t>
      </w:r>
      <w:r>
        <w:t xml:space="preserve">est scenarios are provided here: </w:t>
      </w:r>
    </w:p>
    <w:p w14:paraId="5048156D" w14:textId="4A6CEA15" w:rsidR="005D0749" w:rsidRDefault="00000000" w:rsidP="007F06C8">
      <w:hyperlink r:id="rId20" w:anchor="test-scenarios/" w:history="1">
        <w:r w:rsidR="00C055C5" w:rsidRPr="00012BA5">
          <w:rPr>
            <w:rStyle w:val="Hyperlink"/>
            <w:rFonts w:cstheme="minorHAnsi"/>
            <w:szCs w:val="22"/>
            <w:lang w:val="en-GB" w:eastAsia="de-DE"/>
          </w:rPr>
          <w:t>http://mpegx.int-evry.fr/software/MPEG/Systems/SceneDescription/test-assets#test-scenarios/</w:t>
        </w:r>
      </w:hyperlink>
    </w:p>
    <w:p w14:paraId="7AF9800E" w14:textId="77777777" w:rsidR="00634ECB" w:rsidRDefault="00634ECB" w:rsidP="00634ECB">
      <w:pPr>
        <w:pStyle w:val="Heading1"/>
        <w:keepNext/>
        <w:widowControl/>
        <w:numPr>
          <w:ilvl w:val="0"/>
          <w:numId w:val="3"/>
        </w:numPr>
        <w:autoSpaceDE/>
        <w:autoSpaceDN/>
        <w:spacing w:before="240" w:after="60"/>
        <w:jc w:val="both"/>
      </w:pPr>
      <w:bookmarkStart w:id="179" w:name="_Toc53758888"/>
      <w:bookmarkStart w:id="180" w:name="_Toc53759159"/>
      <w:bookmarkStart w:id="181" w:name="_Toc53759210"/>
      <w:bookmarkStart w:id="182" w:name="_Toc126923193"/>
      <w:bookmarkEnd w:id="179"/>
      <w:bookmarkEnd w:id="180"/>
      <w:bookmarkEnd w:id="181"/>
      <w:r>
        <w:t>Contributions for Extensions</w:t>
      </w:r>
      <w:bookmarkEnd w:id="182"/>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183" w:name="_Toc126923194"/>
      <w:r w:rsidRPr="00EC3B8C">
        <w:t>General</w:t>
      </w:r>
      <w:bookmarkEnd w:id="183"/>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conformance description, </w:t>
      </w:r>
      <w:proofErr w:type="gramStart"/>
      <w:r w:rsidRPr="000D24BA">
        <w:rPr>
          <w:rFonts w:ascii="Cambria" w:eastAsia="Times New Roman" w:hAnsi="Cambria" w:cs="Calibri"/>
          <w:lang w:val="en-GB" w:eastAsia="de-DE"/>
        </w:rPr>
        <w:t>i.e.</w:t>
      </w:r>
      <w:proofErr w:type="gramEnd"/>
      <w:r w:rsidRPr="000D24BA">
        <w:rPr>
          <w:rFonts w:ascii="Cambria" w:eastAsia="Times New Roman" w:hAnsi="Cambria" w:cs="Calibri"/>
          <w:lang w:val="en-GB" w:eastAsia="de-DE"/>
        </w:rPr>
        <w:t xml:space="preserv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ins w:id="184" w:author="Gurdeep Bhullar" w:date="2023-02-03T16:52:00Z"/>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ins w:id="185" w:author="Gurdeep Bhullar" w:date="2023-02-10T11:54:00Z"/>
          <w:rFonts w:ascii="Cambria" w:eastAsia="Times New Roman" w:hAnsi="Cambria" w:cs="Calibri"/>
          <w:i/>
          <w:iCs/>
          <w:lang w:val="en-GB" w:eastAsia="de-DE"/>
        </w:rPr>
      </w:pPr>
      <w:ins w:id="186" w:author="Gurdeep Bhullar" w:date="2023-02-03T16:54:00Z">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ins>
      <w:ins w:id="187" w:author="Gurdeep Bhullar" w:date="2023-02-03T16:58:00Z">
        <w:r w:rsidR="00752132">
          <w:rPr>
            <w:rFonts w:ascii="Cambria" w:eastAsia="Times New Roman" w:hAnsi="Cambria" w:cs="Calibri"/>
            <w:i/>
            <w:iCs/>
            <w:lang w:val="en-GB" w:eastAsia="de-DE"/>
          </w:rPr>
          <w:t xml:space="preserve"> </w:t>
        </w:r>
      </w:ins>
      <w:ins w:id="188" w:author="Gurdeep Bhullar" w:date="2023-02-10T11:50:00Z">
        <w:r w:rsidR="003746DD">
          <w:rPr>
            <w:rFonts w:ascii="Cambria" w:eastAsia="Times New Roman" w:hAnsi="Cambria" w:cs="Calibri"/>
            <w:i/>
            <w:iCs/>
            <w:lang w:val="en-GB" w:eastAsia="de-DE"/>
          </w:rPr>
          <w:t>should</w:t>
        </w:r>
      </w:ins>
      <w:ins w:id="189" w:author="Gurdeep Bhullar" w:date="2023-02-03T16:58:00Z">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ins>
      <w:ins w:id="190" w:author="Gurdeep Bhullar" w:date="2023-02-10T11:50:00Z">
        <w:r w:rsidR="003746DD">
          <w:rPr>
            <w:rFonts w:ascii="Cambria" w:eastAsia="Times New Roman" w:hAnsi="Cambria" w:cs="Calibri"/>
            <w:i/>
            <w:iCs/>
            <w:lang w:val="en-GB" w:eastAsia="de-DE"/>
          </w:rPr>
          <w:t>to use</w:t>
        </w:r>
      </w:ins>
      <w:ins w:id="191" w:author="Gurdeep Bhullar" w:date="2023-02-03T16:54:00Z">
        <w:r w:rsidR="0018514B">
          <w:rPr>
            <w:rFonts w:ascii="Cambria" w:eastAsia="Times New Roman" w:hAnsi="Cambria" w:cs="Calibri"/>
            <w:i/>
            <w:iCs/>
            <w:lang w:val="en-GB" w:eastAsia="de-DE"/>
          </w:rPr>
          <w:t xml:space="preserve"> the</w:t>
        </w:r>
      </w:ins>
      <w:ins w:id="192" w:author="Gurdeep Bhullar" w:date="2023-02-03T16:58:00Z">
        <w:r w:rsidR="00F343C8">
          <w:rPr>
            <w:rFonts w:ascii="Cambria" w:eastAsia="Times New Roman" w:hAnsi="Cambria" w:cs="Calibri"/>
            <w:i/>
            <w:iCs/>
            <w:lang w:val="en-GB" w:eastAsia="de-DE"/>
          </w:rPr>
          <w:t xml:space="preserve"> properties defined in the</w:t>
        </w:r>
      </w:ins>
      <w:ins w:id="193" w:author="Gurdeep Bhullar" w:date="2023-02-03T16:54:00Z">
        <w:r w:rsidR="0018514B">
          <w:rPr>
            <w:rFonts w:ascii="Cambria" w:eastAsia="Times New Roman" w:hAnsi="Cambria" w:cs="Calibri"/>
            <w:i/>
            <w:iCs/>
            <w:lang w:val="en-GB" w:eastAsia="de-DE"/>
          </w:rPr>
          <w:t xml:space="preserve"> carriage format.</w:t>
        </w:r>
      </w:ins>
      <w:ins w:id="194" w:author="Gurdeep Bhullar" w:date="2023-02-03T16:57:00Z">
        <w:r w:rsidR="00EC30D8">
          <w:rPr>
            <w:rFonts w:ascii="Cambria" w:eastAsia="Times New Roman" w:hAnsi="Cambria" w:cs="Calibri"/>
            <w:i/>
            <w:iCs/>
            <w:lang w:val="en-GB" w:eastAsia="de-DE"/>
          </w:rPr>
          <w:t xml:space="preserve"> </w:t>
        </w:r>
      </w:ins>
      <w:ins w:id="195" w:author="Gurdeep Bhullar" w:date="2023-02-03T16:55:00Z">
        <w:r w:rsidR="005C05C4" w:rsidRPr="00EC30D8">
          <w:rPr>
            <w:rFonts w:ascii="Cambria" w:eastAsia="Times New Roman" w:hAnsi="Cambria" w:cs="Calibri"/>
            <w:i/>
            <w:iCs/>
            <w:lang w:val="en-GB" w:eastAsia="de-DE"/>
            <w:rPrChange w:id="196" w:author="Gurdeep Bhullar" w:date="2023-02-03T16:57:00Z">
              <w:rPr>
                <w:lang w:val="en-GB" w:eastAsia="de-DE"/>
              </w:rPr>
            </w:rPrChange>
          </w:rPr>
          <w:t xml:space="preserve">Implementations in the reference software should support the mechanism and deliver an expected behaviour. </w:t>
        </w:r>
      </w:ins>
    </w:p>
    <w:p w14:paraId="20BA09C8" w14:textId="77777777" w:rsidR="006F1564" w:rsidRDefault="006F1564" w:rsidP="006F1564">
      <w:pPr>
        <w:pStyle w:val="ListParagraph"/>
        <w:widowControl/>
        <w:autoSpaceDE/>
        <w:autoSpaceDN/>
        <w:ind w:left="720"/>
        <w:contextualSpacing/>
        <w:jc w:val="both"/>
        <w:rPr>
          <w:ins w:id="197" w:author="Gurdeep Bhullar" w:date="2023-02-10T11:51:00Z"/>
          <w:rFonts w:ascii="Cambria" w:eastAsia="Times New Roman" w:hAnsi="Cambria" w:cs="Calibri"/>
          <w:i/>
          <w:iCs/>
          <w:lang w:val="en-GB" w:eastAsia="de-DE"/>
        </w:rPr>
        <w:pPrChange w:id="198" w:author="Gurdeep Bhullar" w:date="2023-02-10T11:54:00Z">
          <w:pPr>
            <w:pStyle w:val="ListParagraph"/>
            <w:widowControl/>
            <w:numPr>
              <w:numId w:val="4"/>
            </w:numPr>
            <w:autoSpaceDE/>
            <w:autoSpaceDN/>
            <w:ind w:left="720" w:hanging="360"/>
            <w:contextualSpacing/>
            <w:jc w:val="both"/>
          </w:pPr>
        </w:pPrChange>
      </w:pPr>
    </w:p>
    <w:p w14:paraId="42E91BDB" w14:textId="356C87B3" w:rsidR="005C05C4" w:rsidRPr="006F1564" w:rsidRDefault="003746DD" w:rsidP="003746DD">
      <w:pPr>
        <w:pStyle w:val="ListParagraph"/>
        <w:widowControl/>
        <w:autoSpaceDE/>
        <w:autoSpaceDN/>
        <w:ind w:left="720"/>
        <w:contextualSpacing/>
        <w:jc w:val="both"/>
        <w:rPr>
          <w:ins w:id="199" w:author="Gurdeep Bhullar" w:date="2023-02-03T16:58:00Z"/>
          <w:rFonts w:ascii="Cambria" w:eastAsia="Times New Roman" w:hAnsi="Cambria" w:cs="Calibri"/>
          <w:lang w:val="en-GB" w:eastAsia="de-DE"/>
          <w:rPrChange w:id="200" w:author="Gurdeep Bhullar" w:date="2023-02-10T11:54:00Z">
            <w:rPr>
              <w:ins w:id="201" w:author="Gurdeep Bhullar" w:date="2023-02-03T16:58:00Z"/>
              <w:rFonts w:eastAsia="Times New Roman" w:cs="Calibri"/>
              <w:i/>
              <w:iCs/>
              <w:lang w:val="en-GB" w:eastAsia="de-DE"/>
            </w:rPr>
          </w:rPrChange>
        </w:rPr>
        <w:pPrChange w:id="202" w:author="Gurdeep Bhullar" w:date="2023-02-10T11:51:00Z">
          <w:pPr>
            <w:pStyle w:val="ListParagraph"/>
            <w:widowControl/>
            <w:numPr>
              <w:numId w:val="4"/>
            </w:numPr>
            <w:autoSpaceDE/>
            <w:autoSpaceDN/>
            <w:ind w:left="720" w:hanging="360"/>
            <w:contextualSpacing/>
            <w:jc w:val="both"/>
          </w:pPr>
        </w:pPrChange>
      </w:pPr>
      <w:ins w:id="203" w:author="Gurdeep Bhullar" w:date="2023-02-10T11:51:00Z">
        <w:r w:rsidRPr="006F1564">
          <w:rPr>
            <w:rFonts w:ascii="Cambria" w:eastAsia="Times New Roman" w:hAnsi="Cambria" w:cs="Calibri"/>
            <w:b/>
            <w:bCs/>
            <w:sz w:val="20"/>
            <w:szCs w:val="20"/>
            <w:lang w:val="en-GB" w:eastAsia="de-DE"/>
            <w:rPrChange w:id="204" w:author="Gurdeep Bhullar" w:date="2023-02-10T11:54:00Z">
              <w:rPr>
                <w:rFonts w:ascii="Cambria" w:eastAsia="Times New Roman" w:hAnsi="Cambria" w:cs="Calibri"/>
                <w:i/>
                <w:iCs/>
                <w:lang w:val="en-GB" w:eastAsia="de-DE"/>
              </w:rPr>
            </w:rPrChange>
          </w:rPr>
          <w:t>Note</w:t>
        </w:r>
        <w:r w:rsidRPr="006F1564">
          <w:rPr>
            <w:rFonts w:ascii="Cambria" w:eastAsia="Times New Roman" w:hAnsi="Cambria" w:cs="Calibri"/>
            <w:sz w:val="20"/>
            <w:szCs w:val="20"/>
            <w:lang w:val="en-GB" w:eastAsia="de-DE"/>
            <w:rPrChange w:id="205" w:author="Gurdeep Bhullar" w:date="2023-02-10T11:54:00Z">
              <w:rPr>
                <w:rFonts w:ascii="Cambria" w:eastAsia="Times New Roman" w:hAnsi="Cambria" w:cs="Calibri"/>
                <w:i/>
                <w:iCs/>
                <w:lang w:val="en-GB" w:eastAsia="de-DE"/>
              </w:rPr>
            </w:rPrChange>
          </w:rPr>
          <w:t xml:space="preserve">: </w:t>
        </w:r>
      </w:ins>
      <w:ins w:id="206" w:author="Gurdeep Bhullar" w:date="2023-02-03T16:59:00Z">
        <w:r w:rsidR="00F343C8" w:rsidRPr="006F1564">
          <w:rPr>
            <w:rFonts w:ascii="Cambria" w:eastAsia="Times New Roman" w:hAnsi="Cambria" w:cs="Calibri"/>
            <w:sz w:val="20"/>
            <w:szCs w:val="20"/>
            <w:lang w:val="en-GB" w:eastAsia="de-DE"/>
            <w:rPrChange w:id="207" w:author="Gurdeep Bhullar" w:date="2023-02-10T11:54:00Z">
              <w:rPr>
                <w:rFonts w:ascii="Cambria" w:eastAsia="Times New Roman" w:hAnsi="Cambria" w:cs="Calibri"/>
                <w:i/>
                <w:iCs/>
                <w:lang w:val="en-GB" w:eastAsia="de-DE"/>
              </w:rPr>
            </w:rPrChange>
          </w:rPr>
          <w:t xml:space="preserve">In </w:t>
        </w:r>
        <w:r w:rsidR="005C4038" w:rsidRPr="006F1564">
          <w:rPr>
            <w:rFonts w:ascii="Cambria" w:eastAsia="Times New Roman" w:hAnsi="Cambria" w:cs="Calibri"/>
            <w:sz w:val="20"/>
            <w:szCs w:val="20"/>
            <w:lang w:val="en-GB" w:eastAsia="de-DE"/>
            <w:rPrChange w:id="208" w:author="Gurdeep Bhullar" w:date="2023-02-10T11:54:00Z">
              <w:rPr>
                <w:rFonts w:ascii="Cambria" w:eastAsia="Times New Roman" w:hAnsi="Cambria" w:cs="Calibri"/>
                <w:i/>
                <w:iCs/>
                <w:lang w:val="en-GB" w:eastAsia="de-DE"/>
              </w:rPr>
            </w:rPrChange>
          </w:rPr>
          <w:t xml:space="preserve">an agile </w:t>
        </w:r>
      </w:ins>
      <w:ins w:id="209" w:author="Gurdeep Bhullar" w:date="2023-02-10T11:51:00Z">
        <w:r w:rsidRPr="006F1564">
          <w:rPr>
            <w:rFonts w:ascii="Cambria" w:eastAsia="Times New Roman" w:hAnsi="Cambria" w:cs="Calibri"/>
            <w:sz w:val="20"/>
            <w:szCs w:val="20"/>
            <w:lang w:val="en-GB" w:eastAsia="de-DE"/>
            <w:rPrChange w:id="210" w:author="Gurdeep Bhullar" w:date="2023-02-10T11:54:00Z">
              <w:rPr>
                <w:rFonts w:ascii="Cambria" w:eastAsia="Times New Roman" w:hAnsi="Cambria" w:cs="Calibri"/>
                <w:i/>
                <w:iCs/>
                <w:lang w:val="en-GB" w:eastAsia="de-DE"/>
              </w:rPr>
            </w:rPrChange>
          </w:rPr>
          <w:t>manner</w:t>
        </w:r>
      </w:ins>
      <w:ins w:id="211" w:author="Gurdeep Bhullar" w:date="2023-02-03T16:59:00Z">
        <w:r w:rsidR="005C4038" w:rsidRPr="006F1564">
          <w:rPr>
            <w:rFonts w:ascii="Cambria" w:eastAsia="Times New Roman" w:hAnsi="Cambria" w:cs="Calibri"/>
            <w:sz w:val="20"/>
            <w:szCs w:val="20"/>
            <w:lang w:val="en-GB" w:eastAsia="de-DE"/>
            <w:rPrChange w:id="212" w:author="Gurdeep Bhullar" w:date="2023-02-10T11:54:00Z">
              <w:rPr>
                <w:rFonts w:ascii="Cambria" w:eastAsia="Times New Roman" w:hAnsi="Cambria" w:cs="Calibri"/>
                <w:i/>
                <w:iCs/>
                <w:lang w:val="en-GB" w:eastAsia="de-DE"/>
              </w:rPr>
            </w:rPrChange>
          </w:rPr>
          <w:t xml:space="preserve">, </w:t>
        </w:r>
      </w:ins>
      <w:ins w:id="213" w:author="Gurdeep Bhullar" w:date="2023-02-10T11:51:00Z">
        <w:r w:rsidR="00917100" w:rsidRPr="006F1564">
          <w:rPr>
            <w:rFonts w:ascii="Cambria" w:eastAsia="Times New Roman" w:hAnsi="Cambria" w:cs="Calibri"/>
            <w:sz w:val="20"/>
            <w:szCs w:val="20"/>
            <w:lang w:val="en-GB" w:eastAsia="de-DE"/>
            <w:rPrChange w:id="214" w:author="Gurdeep Bhullar" w:date="2023-02-10T11:54:00Z">
              <w:rPr>
                <w:rFonts w:ascii="Cambria" w:eastAsia="Times New Roman" w:hAnsi="Cambria" w:cs="Calibri"/>
                <w:i/>
                <w:iCs/>
                <w:lang w:val="en-GB" w:eastAsia="de-DE"/>
              </w:rPr>
            </w:rPrChange>
          </w:rPr>
          <w:t>this</w:t>
        </w:r>
      </w:ins>
      <w:ins w:id="215" w:author="Gurdeep Bhullar" w:date="2023-02-03T16:55:00Z">
        <w:r w:rsidR="005C05C4" w:rsidRPr="006F1564">
          <w:rPr>
            <w:rFonts w:ascii="Cambria" w:eastAsia="Times New Roman" w:hAnsi="Cambria" w:cs="Calibri"/>
            <w:sz w:val="20"/>
            <w:szCs w:val="20"/>
            <w:lang w:val="en-GB" w:eastAsia="de-DE"/>
            <w:rPrChange w:id="216" w:author="Gurdeep Bhullar" w:date="2023-02-10T11:54:00Z">
              <w:rPr>
                <w:lang w:val="en-GB" w:eastAsia="de-DE"/>
              </w:rPr>
            </w:rPrChange>
          </w:rPr>
          <w:t xml:space="preserve"> </w:t>
        </w:r>
      </w:ins>
      <w:ins w:id="217" w:author="Gurdeep Bhullar" w:date="2023-02-10T11:51:00Z">
        <w:r w:rsidR="00917100" w:rsidRPr="006F1564">
          <w:rPr>
            <w:rFonts w:ascii="Cambria" w:eastAsia="Times New Roman" w:hAnsi="Cambria" w:cs="Calibri"/>
            <w:sz w:val="20"/>
            <w:szCs w:val="20"/>
            <w:lang w:val="en-GB" w:eastAsia="de-DE"/>
            <w:rPrChange w:id="218" w:author="Gurdeep Bhullar" w:date="2023-02-10T11:54:00Z">
              <w:rPr>
                <w:rFonts w:ascii="Cambria" w:eastAsia="Times New Roman" w:hAnsi="Cambria" w:cs="Calibri"/>
                <w:i/>
                <w:iCs/>
                <w:lang w:val="en-GB" w:eastAsia="de-DE"/>
              </w:rPr>
            </w:rPrChange>
          </w:rPr>
          <w:t>may</w:t>
        </w:r>
      </w:ins>
      <w:ins w:id="219" w:author="Gurdeep Bhullar" w:date="2023-02-03T16:56:00Z">
        <w:r w:rsidR="005C05C4" w:rsidRPr="006F1564">
          <w:rPr>
            <w:rFonts w:ascii="Cambria" w:eastAsia="Times New Roman" w:hAnsi="Cambria" w:cs="Calibri"/>
            <w:sz w:val="20"/>
            <w:szCs w:val="20"/>
            <w:lang w:val="en-GB" w:eastAsia="de-DE"/>
            <w:rPrChange w:id="220" w:author="Gurdeep Bhullar" w:date="2023-02-10T11:54:00Z">
              <w:rPr>
                <w:lang w:val="en-GB" w:eastAsia="de-DE"/>
              </w:rPr>
            </w:rPrChange>
          </w:rPr>
          <w:t xml:space="preserve"> be achieved</w:t>
        </w:r>
      </w:ins>
      <w:ins w:id="221" w:author="Gurdeep Bhullar" w:date="2023-02-03T16:59:00Z">
        <w:r w:rsidR="005C4038" w:rsidRPr="006F1564">
          <w:rPr>
            <w:rFonts w:ascii="Cambria" w:eastAsia="Times New Roman" w:hAnsi="Cambria" w:cs="Calibri"/>
            <w:sz w:val="20"/>
            <w:szCs w:val="20"/>
            <w:lang w:val="en-GB" w:eastAsia="de-DE"/>
            <w:rPrChange w:id="222" w:author="Gurdeep Bhullar" w:date="2023-02-10T11:54:00Z">
              <w:rPr>
                <w:rFonts w:ascii="Cambria" w:eastAsia="Times New Roman" w:hAnsi="Cambria" w:cs="Calibri"/>
                <w:i/>
                <w:iCs/>
                <w:lang w:val="en-GB" w:eastAsia="de-DE"/>
              </w:rPr>
            </w:rPrChange>
          </w:rPr>
          <w:t xml:space="preserve"> using a JSON file which </w:t>
        </w:r>
        <w:r w:rsidR="005B5BC6" w:rsidRPr="006F1564">
          <w:rPr>
            <w:rFonts w:ascii="Cambria" w:eastAsia="Times New Roman" w:hAnsi="Cambria" w:cs="Calibri"/>
            <w:sz w:val="20"/>
            <w:szCs w:val="20"/>
            <w:lang w:val="en-GB" w:eastAsia="de-DE"/>
            <w:rPrChange w:id="223" w:author="Gurdeep Bhullar" w:date="2023-02-10T11:54:00Z">
              <w:rPr>
                <w:rFonts w:ascii="Cambria" w:eastAsia="Times New Roman" w:hAnsi="Cambria" w:cs="Calibri"/>
                <w:i/>
                <w:iCs/>
                <w:lang w:val="en-GB" w:eastAsia="de-DE"/>
              </w:rPr>
            </w:rPrChange>
          </w:rPr>
          <w:t xml:space="preserve">provides all the necessary data which </w:t>
        </w:r>
      </w:ins>
      <w:ins w:id="224" w:author="Gurdeep Bhullar" w:date="2023-02-03T17:00:00Z">
        <w:r w:rsidR="005B5BC6" w:rsidRPr="006F1564">
          <w:rPr>
            <w:rFonts w:ascii="Cambria" w:eastAsia="Times New Roman" w:hAnsi="Cambria" w:cs="Calibri"/>
            <w:sz w:val="20"/>
            <w:szCs w:val="20"/>
            <w:lang w:val="en-GB" w:eastAsia="de-DE"/>
            <w:rPrChange w:id="225" w:author="Gurdeep Bhullar" w:date="2023-02-10T11:54:00Z">
              <w:rPr>
                <w:rFonts w:ascii="Cambria" w:eastAsia="Times New Roman" w:hAnsi="Cambria" w:cs="Calibri"/>
                <w:i/>
                <w:iCs/>
                <w:lang w:val="en-GB" w:eastAsia="de-DE"/>
              </w:rPr>
            </w:rPrChange>
          </w:rPr>
          <w:t xml:space="preserve">would be </w:t>
        </w:r>
      </w:ins>
      <w:ins w:id="226" w:author="Gurdeep Bhullar" w:date="2023-02-10T11:51:00Z">
        <w:r w:rsidR="00917100" w:rsidRPr="006F1564">
          <w:rPr>
            <w:rFonts w:ascii="Cambria" w:eastAsia="Times New Roman" w:hAnsi="Cambria" w:cs="Calibri"/>
            <w:sz w:val="20"/>
            <w:szCs w:val="20"/>
            <w:lang w:val="en-GB" w:eastAsia="de-DE"/>
            <w:rPrChange w:id="227" w:author="Gurdeep Bhullar" w:date="2023-02-10T11:54:00Z">
              <w:rPr>
                <w:rFonts w:ascii="Cambria" w:eastAsia="Times New Roman" w:hAnsi="Cambria" w:cs="Calibri"/>
                <w:i/>
                <w:iCs/>
                <w:lang w:val="en-GB" w:eastAsia="de-DE"/>
              </w:rPr>
            </w:rPrChange>
          </w:rPr>
          <w:t>included in</w:t>
        </w:r>
      </w:ins>
      <w:ins w:id="228" w:author="Gurdeep Bhullar" w:date="2023-02-03T17:00:00Z">
        <w:r w:rsidR="005B5BC6" w:rsidRPr="006F1564">
          <w:rPr>
            <w:rFonts w:ascii="Cambria" w:eastAsia="Times New Roman" w:hAnsi="Cambria" w:cs="Calibri"/>
            <w:sz w:val="20"/>
            <w:szCs w:val="20"/>
            <w:lang w:val="en-GB" w:eastAsia="de-DE"/>
            <w:rPrChange w:id="229" w:author="Gurdeep Bhullar" w:date="2023-02-10T11:54:00Z">
              <w:rPr>
                <w:rFonts w:ascii="Cambria" w:eastAsia="Times New Roman" w:hAnsi="Cambria" w:cs="Calibri"/>
                <w:i/>
                <w:iCs/>
                <w:lang w:val="en-GB" w:eastAsia="de-DE"/>
              </w:rPr>
            </w:rPrChange>
          </w:rPr>
          <w:t xml:space="preserve"> a sample in ISOBMFF container. The </w:t>
        </w:r>
      </w:ins>
      <w:ins w:id="230" w:author="Gurdeep Bhullar" w:date="2023-02-10T11:51:00Z">
        <w:r w:rsidR="00917100" w:rsidRPr="006F1564">
          <w:rPr>
            <w:rFonts w:ascii="Cambria" w:eastAsia="Times New Roman" w:hAnsi="Cambria" w:cs="Calibri"/>
            <w:sz w:val="20"/>
            <w:szCs w:val="20"/>
            <w:lang w:val="en-GB" w:eastAsia="de-DE"/>
            <w:rPrChange w:id="231" w:author="Gurdeep Bhullar" w:date="2023-02-10T11:54:00Z">
              <w:rPr>
                <w:rFonts w:ascii="Cambria" w:eastAsia="Times New Roman" w:hAnsi="Cambria" w:cs="Calibri"/>
                <w:i/>
                <w:iCs/>
                <w:lang w:val="en-GB" w:eastAsia="de-DE"/>
              </w:rPr>
            </w:rPrChange>
          </w:rPr>
          <w:t xml:space="preserve">reference software </w:t>
        </w:r>
      </w:ins>
      <w:ins w:id="232" w:author="Gurdeep Bhullar" w:date="2023-02-10T11:52:00Z">
        <w:r w:rsidR="00917100" w:rsidRPr="006F1564">
          <w:rPr>
            <w:rFonts w:ascii="Cambria" w:eastAsia="Times New Roman" w:hAnsi="Cambria" w:cs="Calibri"/>
            <w:sz w:val="20"/>
            <w:szCs w:val="20"/>
            <w:lang w:val="en-GB" w:eastAsia="de-DE"/>
            <w:rPrChange w:id="233" w:author="Gurdeep Bhullar" w:date="2023-02-10T11:54:00Z">
              <w:rPr>
                <w:rFonts w:ascii="Cambria" w:eastAsia="Times New Roman" w:hAnsi="Cambria" w:cs="Calibri"/>
                <w:i/>
                <w:iCs/>
                <w:lang w:val="en-GB" w:eastAsia="de-DE"/>
              </w:rPr>
            </w:rPrChange>
          </w:rPr>
          <w:t xml:space="preserve">takes the JSON files as input and </w:t>
        </w:r>
        <w:r w:rsidR="009F6E1E" w:rsidRPr="006F1564">
          <w:rPr>
            <w:rFonts w:ascii="Cambria" w:eastAsia="Times New Roman" w:hAnsi="Cambria" w:cs="Calibri"/>
            <w:sz w:val="20"/>
            <w:szCs w:val="20"/>
            <w:lang w:val="en-GB" w:eastAsia="de-DE"/>
            <w:rPrChange w:id="234" w:author="Gurdeep Bhullar" w:date="2023-02-10T11:54:00Z">
              <w:rPr>
                <w:rFonts w:ascii="Cambria" w:eastAsia="Times New Roman" w:hAnsi="Cambria" w:cs="Calibri"/>
                <w:i/>
                <w:iCs/>
                <w:lang w:val="en-GB" w:eastAsia="de-DE"/>
              </w:rPr>
            </w:rPrChange>
          </w:rPr>
          <w:t xml:space="preserve">apply the properties accordingly as per the processing model. </w:t>
        </w:r>
      </w:ins>
      <w:ins w:id="235" w:author="Gurdeep Bhullar" w:date="2023-02-10T11:53:00Z">
        <w:r w:rsidR="009F49D2" w:rsidRPr="006F1564">
          <w:rPr>
            <w:rFonts w:ascii="Cambria" w:eastAsia="Times New Roman" w:hAnsi="Cambria" w:cs="Calibri"/>
            <w:sz w:val="20"/>
            <w:szCs w:val="20"/>
            <w:lang w:val="en-GB" w:eastAsia="de-DE"/>
          </w:rPr>
          <w:t xml:space="preserve">Later, the reference software implementation may incorporate </w:t>
        </w:r>
      </w:ins>
      <w:ins w:id="236" w:author="Gurdeep Bhullar" w:date="2023-02-10T11:54:00Z">
        <w:r w:rsidR="006F1564" w:rsidRPr="006F1564">
          <w:rPr>
            <w:rFonts w:ascii="Cambria" w:eastAsia="Times New Roman" w:hAnsi="Cambria" w:cs="Calibri"/>
            <w:sz w:val="20"/>
            <w:szCs w:val="20"/>
            <w:lang w:val="en-GB" w:eastAsia="de-DE"/>
          </w:rPr>
          <w:t xml:space="preserve">and integrate </w:t>
        </w:r>
      </w:ins>
      <w:ins w:id="237" w:author="Gurdeep Bhullar" w:date="2023-02-10T11:53:00Z">
        <w:r w:rsidR="009F49D2" w:rsidRPr="006F1564">
          <w:rPr>
            <w:rFonts w:ascii="Cambria" w:eastAsia="Times New Roman" w:hAnsi="Cambria" w:cs="Calibri"/>
            <w:sz w:val="20"/>
            <w:szCs w:val="20"/>
            <w:lang w:val="en-GB" w:eastAsia="de-DE"/>
          </w:rPr>
          <w:t xml:space="preserve">a proper demuxer for </w:t>
        </w:r>
      </w:ins>
      <w:ins w:id="238" w:author="Gurdeep Bhullar" w:date="2023-02-10T11:54:00Z">
        <w:r w:rsidR="006F1564" w:rsidRPr="006F1564">
          <w:rPr>
            <w:rFonts w:ascii="Cambria" w:eastAsia="Times New Roman" w:hAnsi="Cambria" w:cs="Calibri"/>
            <w:sz w:val="20"/>
            <w:szCs w:val="20"/>
            <w:lang w:val="en-GB" w:eastAsia="de-DE"/>
          </w:rPr>
          <w:t xml:space="preserve">the carriage formats. </w:t>
        </w:r>
      </w:ins>
      <w:ins w:id="239" w:author="Gurdeep Bhullar" w:date="2023-02-03T16:56:00Z">
        <w:r w:rsidR="004D07B4" w:rsidRPr="006F1564">
          <w:rPr>
            <w:rFonts w:eastAsia="Times New Roman" w:cs="Calibri"/>
            <w:lang w:val="en-GB" w:eastAsia="de-DE"/>
            <w:rPrChange w:id="240" w:author="Gurdeep Bhullar" w:date="2023-02-10T11:54:00Z">
              <w:rPr>
                <w:lang w:val="en-GB" w:eastAsia="de-DE"/>
              </w:rPr>
            </w:rPrChange>
          </w:rPr>
          <w:t xml:space="preserve"> </w:t>
        </w:r>
      </w:ins>
    </w:p>
    <w:p w14:paraId="799E48F9" w14:textId="77777777" w:rsidR="00752132" w:rsidRDefault="00752132" w:rsidP="00752132">
      <w:pPr>
        <w:pStyle w:val="ListParagraph"/>
        <w:widowControl/>
        <w:numPr>
          <w:ilvl w:val="0"/>
          <w:numId w:val="4"/>
        </w:numPr>
        <w:autoSpaceDE/>
        <w:autoSpaceDN/>
        <w:contextualSpacing/>
        <w:jc w:val="both"/>
        <w:rPr>
          <w:ins w:id="241" w:author="Gurdeep Bhullar" w:date="2023-02-03T16:58:00Z"/>
          <w:rFonts w:ascii="Cambria" w:eastAsia="Times New Roman" w:hAnsi="Cambria" w:cs="Calibri"/>
          <w:i/>
          <w:iCs/>
          <w:lang w:val="en-GB" w:eastAsia="de-DE"/>
        </w:rPr>
      </w:pPr>
      <w:ins w:id="242" w:author="Gurdeep Bhullar" w:date="2023-02-03T16:58:00Z">
        <w:r>
          <w:rPr>
            <w:rFonts w:ascii="Cambria" w:eastAsia="Times New Roman" w:hAnsi="Cambria" w:cs="Calibri"/>
            <w:i/>
            <w:iCs/>
            <w:lang w:val="en-GB" w:eastAsia="de-DE"/>
          </w:rPr>
          <w:t xml:space="preserve">To progress and integrate the support for carriage formats with the reference software, it is expected to bring supporting implementation in the carriage library. </w:t>
        </w:r>
      </w:ins>
    </w:p>
    <w:p w14:paraId="7B329314" w14:textId="77777777" w:rsidR="00752132" w:rsidRPr="005B5BC6" w:rsidRDefault="00752132">
      <w:pPr>
        <w:ind w:left="360"/>
        <w:contextualSpacing/>
        <w:jc w:val="both"/>
        <w:rPr>
          <w:ins w:id="243" w:author="Gurdeep Bhullar" w:date="2023-02-03T16:52:00Z"/>
          <w:rFonts w:eastAsia="Times New Roman" w:cs="Calibri"/>
          <w:i/>
          <w:iCs/>
          <w:lang w:val="en-GB" w:eastAsia="de-DE"/>
          <w:rPrChange w:id="244" w:author="Gurdeep Bhullar" w:date="2023-02-03T17:00:00Z">
            <w:rPr>
              <w:ins w:id="245" w:author="Gurdeep Bhullar" w:date="2023-02-03T16:52:00Z"/>
              <w:lang w:val="en-GB" w:eastAsia="de-DE"/>
            </w:rPr>
          </w:rPrChange>
        </w:rPr>
        <w:pPrChange w:id="246" w:author="Gurdeep Bhullar" w:date="2023-02-03T17:00:00Z">
          <w:pPr>
            <w:pStyle w:val="ListParagraph"/>
            <w:numPr>
              <w:numId w:val="4"/>
            </w:numPr>
            <w:ind w:left="720" w:hanging="360"/>
          </w:pPr>
        </w:pPrChange>
      </w:pPr>
    </w:p>
    <w:p w14:paraId="3E54C595" w14:textId="1F74E1EC" w:rsidR="005354C5" w:rsidRPr="00AC0123" w:rsidDel="009C76AC" w:rsidRDefault="005354C5" w:rsidP="00AC0123">
      <w:pPr>
        <w:pStyle w:val="ListParagraph"/>
        <w:widowControl/>
        <w:numPr>
          <w:ilvl w:val="0"/>
          <w:numId w:val="4"/>
        </w:numPr>
        <w:autoSpaceDE/>
        <w:autoSpaceDN/>
        <w:contextualSpacing/>
        <w:jc w:val="both"/>
        <w:rPr>
          <w:del w:id="247" w:author="Gurdeep Bhullar" w:date="2023-02-03T16:53:00Z"/>
          <w:rFonts w:ascii="Cambria" w:eastAsia="Times New Roman" w:hAnsi="Cambria" w:cs="Calibri"/>
          <w:i/>
          <w:iCs/>
          <w:lang w:val="en-GB" w:eastAsia="de-DE"/>
          <w:rPrChange w:id="248" w:author="Gurdeep Bhullar" w:date="2023-02-03T16:49:00Z">
            <w:rPr>
              <w:del w:id="249" w:author="Gurdeep Bhullar" w:date="2023-02-03T16:53:00Z"/>
              <w:lang w:val="en-GB" w:eastAsia="de-DE"/>
            </w:rPr>
          </w:rPrChang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xml:space="preserve">) </w:t>
      </w:r>
      <w:r w:rsidR="00634ECB" w:rsidRPr="000D24BA">
        <w:rPr>
          <w:rFonts w:eastAsia="Times New Roman" w:cs="Calibri"/>
          <w:lang w:val="en-GB" w:eastAsia="de-DE"/>
        </w:rPr>
        <w:lastRenderedPageBreak/>
        <w:t>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commentRangeStart w:id="250"/>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document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commentRangeEnd w:id="250"/>
      <w:r w:rsidR="00666488">
        <w:rPr>
          <w:rStyle w:val="CommentReference"/>
          <w:rFonts w:ascii="Times New Roman" w:eastAsia="MS Mincho" w:hAnsi="Times New Roman" w:cs="Times New Roman"/>
        </w:rPr>
        <w:commentReference w:id="250"/>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251" w:name="_Toc126923195"/>
      <w:r>
        <w:t>Extension Principles</w:t>
      </w:r>
      <w:bookmarkEnd w:id="25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proofErr w:type="gramStart"/>
      <w:r w:rsidRPr="00666488">
        <w:rPr>
          <w:rFonts w:ascii="Courier New" w:eastAsia="Times New Roman" w:hAnsi="Courier New" w:cs="Courier New"/>
          <w:lang w:val="en-GB" w:eastAsia="de-DE"/>
        </w:rPr>
        <w:t>glTFChildOfRootProperty.schema.json</w:t>
      </w:r>
      <w:proofErr w:type="spellEnd"/>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proofErr w:type="gramStart"/>
      <w:r w:rsidRPr="00666488">
        <w:rPr>
          <w:rFonts w:ascii="Courier New" w:eastAsia="Times New Roman" w:hAnsi="Courier New" w:cs="Courier New"/>
          <w:lang w:val="en-GB" w:eastAsia="de-DE"/>
        </w:rPr>
        <w:t>glTFProperty.schema.json</w:t>
      </w:r>
      <w:proofErr w:type="spellEnd"/>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an existing glTF concept (</w:t>
      </w:r>
      <w:proofErr w:type="gramStart"/>
      <w:r w:rsidRPr="00666488">
        <w:rPr>
          <w:rFonts w:ascii="Cambria" w:eastAsia="Times New Roman" w:hAnsi="Cambria" w:cs="Calibri"/>
          <w:lang w:val="en-GB" w:eastAsia="de-DE"/>
        </w:rPr>
        <w:t>e.g.</w:t>
      </w:r>
      <w:proofErr w:type="gramEnd"/>
      <w:r w:rsidRPr="00666488">
        <w:rPr>
          <w:rFonts w:ascii="Cambria" w:eastAsia="Times New Roman" w:hAnsi="Cambria" w:cs="Calibri"/>
          <w:lang w:val="en-GB" w:eastAsia="de-DE"/>
        </w:rPr>
        <w:t xml:space="preserve">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w:t>
      </w:r>
      <w:proofErr w:type="gramStart"/>
      <w:r w:rsidRPr="00666488">
        <w:rPr>
          <w:rFonts w:ascii="Cambria" w:eastAsia="Times New Roman" w:hAnsi="Cambria" w:cs="Calibri"/>
          <w:lang w:val="en-GB" w:eastAsia="de-DE"/>
        </w:rPr>
        <w:t>e.g.</w:t>
      </w:r>
      <w:proofErr w:type="gramEnd"/>
      <w:r w:rsidRPr="00666488">
        <w:rPr>
          <w:rFonts w:ascii="Cambria" w:eastAsia="Times New Roman" w:hAnsi="Cambria" w:cs="Calibri"/>
          <w:lang w:val="en-GB" w:eastAsia="de-DE"/>
        </w:rPr>
        <w:t xml:space="preserve">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252" w:name="_Ref30092610"/>
      <w:bookmarkStart w:id="253" w:name="_Toc126923196"/>
      <w:r>
        <w:t>Software</w:t>
      </w:r>
      <w:bookmarkEnd w:id="252"/>
      <w:bookmarkEnd w:id="253"/>
    </w:p>
    <w:p w14:paraId="7D5E2C53" w14:textId="1A074B41" w:rsidR="00D64DD9" w:rsidRDefault="00D64DD9" w:rsidP="00D64DD9">
      <w:pPr>
        <w:pStyle w:val="Heading2"/>
      </w:pPr>
      <w:bookmarkStart w:id="254" w:name="_Toc126923197"/>
      <w:r>
        <w:t>4.1. Reference software</w:t>
      </w:r>
      <w:bookmarkEnd w:id="25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255" w:name="_Toc126923198"/>
      <w:r>
        <w:rPr>
          <w:lang w:val="en-CA"/>
        </w:rPr>
        <w:lastRenderedPageBreak/>
        <w:t>4.2. Conformance software</w:t>
      </w:r>
      <w:bookmarkEnd w:id="255"/>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256" w:name="_Toc77377264"/>
      <w:bookmarkStart w:id="257" w:name="_Toc77377318"/>
      <w:bookmarkStart w:id="258" w:name="_Toc77377265"/>
      <w:bookmarkStart w:id="259" w:name="_Toc77377319"/>
      <w:bookmarkStart w:id="260" w:name="_Toc77377266"/>
      <w:bookmarkStart w:id="261" w:name="_Toc77377320"/>
      <w:bookmarkStart w:id="262" w:name="_Toc77377267"/>
      <w:bookmarkStart w:id="263" w:name="_Toc77377321"/>
      <w:bookmarkStart w:id="264" w:name="_Toc77377268"/>
      <w:bookmarkStart w:id="265" w:name="_Toc77377322"/>
      <w:bookmarkStart w:id="266" w:name="_Toc126923199"/>
      <w:bookmarkEnd w:id="256"/>
      <w:bookmarkEnd w:id="257"/>
      <w:bookmarkEnd w:id="258"/>
      <w:bookmarkEnd w:id="259"/>
      <w:bookmarkEnd w:id="260"/>
      <w:bookmarkEnd w:id="261"/>
      <w:bookmarkEnd w:id="262"/>
      <w:bookmarkEnd w:id="263"/>
      <w:bookmarkEnd w:id="264"/>
      <w:bookmarkEnd w:id="265"/>
      <w:r>
        <w:t>Gitlab</w:t>
      </w:r>
      <w:r w:rsidRPr="00D95B41">
        <w:t xml:space="preserve"> Management</w:t>
      </w:r>
      <w:bookmarkEnd w:id="26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267" w:name="_Toc126923200"/>
      <w:r>
        <w:t xml:space="preserve">Git </w:t>
      </w:r>
      <w:r w:rsidR="005C74BC">
        <w:t xml:space="preserve">commit </w:t>
      </w:r>
      <w:r>
        <w:t>convention</w:t>
      </w:r>
      <w:bookmarkEnd w:id="26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Issue id is given in the </w:t>
      </w:r>
      <w:hyperlink r:id="rId21"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4A13C18A" w:rsidR="005C74BC" w:rsidRPr="005C74BC" w:rsidRDefault="005C74BC" w:rsidP="005C74BC">
      <w:pPr>
        <w:pStyle w:val="Heading2"/>
      </w:pPr>
      <w:bookmarkStart w:id="268" w:name="_Toc126923201"/>
      <w:r>
        <w:t xml:space="preserve">5.2.  </w:t>
      </w:r>
      <w:r w:rsidRPr="005C74BC">
        <w:t>Branch convention</w:t>
      </w:r>
      <w:bookmarkEnd w:id="268"/>
    </w:p>
    <w:p w14:paraId="5DFB23C1" w14:textId="5ABB8CA8" w:rsidR="005C74BC" w:rsidRPr="005C74BC" w:rsidRDefault="005C74BC" w:rsidP="009A2968">
      <w:pPr>
        <w:pStyle w:val="Heading3"/>
      </w:pPr>
      <w:bookmarkStart w:id="269" w:name="_Toc126923202"/>
      <w:r>
        <w:t xml:space="preserve">5.2.1. </w:t>
      </w:r>
      <w:r w:rsidRPr="005C74BC">
        <w:t>Branch creation</w:t>
      </w:r>
      <w:bookmarkEnd w:id="26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r w:rsidRPr="005C74BC">
        <w:rPr>
          <w:rFonts w:eastAsia="Times New Roman" w:cs="Times New Roman"/>
          <w:i/>
          <w:iCs/>
          <w:szCs w:val="22"/>
        </w:rPr>
        <w:t>PascalCase</w:t>
      </w:r>
      <w:proofErr w:type="spell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270" w:name="_Toc126923203"/>
      <w:r>
        <w:t xml:space="preserve">5.2.2. </w:t>
      </w:r>
      <w:r w:rsidRPr="005C74BC">
        <w:t>Branch update</w:t>
      </w:r>
      <w:bookmarkEnd w:id="27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w:t>
      </w:r>
      <w:proofErr w:type="gramStart"/>
      <w:r w:rsidRPr="005C74BC">
        <w:rPr>
          <w:rFonts w:ascii="Courier New" w:eastAsia="Times New Roman" w:hAnsi="Courier New" w:cs="Courier New"/>
          <w:szCs w:val="22"/>
        </w:rPr>
        <w:t>merge</w:t>
      </w:r>
      <w:proofErr w:type="gramEnd"/>
      <w:r w:rsidRPr="005C74BC">
        <w:rPr>
          <w:rFonts w:ascii="Courier New" w:eastAsia="Times New Roman" w:hAnsi="Courier New" w:cs="Courier New"/>
          <w:szCs w:val="22"/>
        </w:rPr>
        <w:t xml:space="preserv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lastRenderedPageBreak/>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271" w:name="_Toc126923204"/>
      <w:r w:rsidRPr="009A2968">
        <w:t xml:space="preserve">5.2.3. </w:t>
      </w:r>
      <w:r w:rsidR="005C74BC" w:rsidRPr="009A2968">
        <w:t>Tree model</w:t>
      </w:r>
      <w:bookmarkEnd w:id="27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634CF3B7" w:rsidR="005C74BC" w:rsidRPr="005C74BC" w:rsidRDefault="00695DA7" w:rsidP="00695DA7">
      <w:pPr>
        <w:pStyle w:val="Caption"/>
        <w:jc w:val="center"/>
        <w:rPr>
          <w:rFonts w:eastAsia="Times New Roman"/>
          <w:sz w:val="24"/>
        </w:rPr>
      </w:pPr>
      <w:bookmarkStart w:id="272" w:name="_Ref120799769"/>
      <w:r>
        <w:t xml:space="preserve">Figure </w:t>
      </w:r>
      <w:fldSimple w:instr=" SEQ Figure \* ARABIC ">
        <w:r>
          <w:rPr>
            <w:noProof/>
          </w:rPr>
          <w:t>1</w:t>
        </w:r>
      </w:fldSimple>
      <w:bookmarkEnd w:id="272"/>
      <w:r>
        <w:t>. Tree model for branch</w:t>
      </w:r>
    </w:p>
    <w:p w14:paraId="71C146DE" w14:textId="77777777" w:rsidR="00155CE5" w:rsidRPr="00155CE5" w:rsidRDefault="00155CE5" w:rsidP="00155CE5"/>
    <w:p w14:paraId="3AD35E2C" w14:textId="77777777" w:rsidR="00634ECB" w:rsidRDefault="00634ECB" w:rsidP="00634ECB">
      <w:pPr>
        <w:pStyle w:val="Heading2"/>
        <w:keepLines w:val="0"/>
        <w:widowControl/>
        <w:numPr>
          <w:ilvl w:val="1"/>
          <w:numId w:val="3"/>
        </w:numPr>
        <w:autoSpaceDE/>
        <w:autoSpaceDN/>
        <w:spacing w:before="240" w:after="60"/>
        <w:jc w:val="both"/>
      </w:pPr>
      <w:bookmarkStart w:id="273" w:name="_Toc126923205"/>
      <w:r>
        <w:t>Scenarios</w:t>
      </w:r>
      <w:bookmarkEnd w:id="273"/>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3"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536C1987" w14:textId="77777777" w:rsidR="00634ECB" w:rsidRDefault="00634ECB" w:rsidP="00634ECB">
      <w:pPr>
        <w:pStyle w:val="Heading2"/>
        <w:keepLines w:val="0"/>
        <w:widowControl/>
        <w:numPr>
          <w:ilvl w:val="1"/>
          <w:numId w:val="3"/>
        </w:numPr>
        <w:autoSpaceDE/>
        <w:autoSpaceDN/>
        <w:spacing w:before="240" w:after="60"/>
        <w:jc w:val="both"/>
      </w:pPr>
      <w:bookmarkStart w:id="274" w:name="_Toc126923206"/>
      <w:r>
        <w:t>Summary logistics</w:t>
      </w:r>
      <w:bookmarkEnd w:id="274"/>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1222"/>
        <w:gridCol w:w="1017"/>
        <w:gridCol w:w="6771"/>
      </w:tblGrid>
      <w:tr w:rsidR="00634ECB" w14:paraId="003EF054" w14:textId="77777777" w:rsidTr="00826CDB">
        <w:tc>
          <w:tcPr>
            <w:tcW w:w="1241" w:type="pct"/>
          </w:tcPr>
          <w:p w14:paraId="54BED1ED" w14:textId="77777777" w:rsidR="00634ECB" w:rsidRPr="00F44EFD" w:rsidRDefault="00634ECB" w:rsidP="00F44EFD">
            <w:pPr>
              <w:jc w:val="center"/>
              <w:rPr>
                <w:b/>
                <w:bCs/>
                <w:sz w:val="22"/>
                <w:szCs w:val="28"/>
              </w:rPr>
            </w:pPr>
            <w:r w:rsidRPr="00F44EFD">
              <w:rPr>
                <w:b/>
                <w:bCs/>
                <w:sz w:val="22"/>
                <w:szCs w:val="28"/>
              </w:rPr>
              <w:t>Asset</w:t>
            </w:r>
          </w:p>
        </w:tc>
        <w:tc>
          <w:tcPr>
            <w:tcW w:w="1332" w:type="pct"/>
          </w:tcPr>
          <w:p w14:paraId="378862EA" w14:textId="77777777" w:rsidR="00634ECB" w:rsidRPr="00F44EFD" w:rsidRDefault="00634ECB" w:rsidP="00F44EFD">
            <w:pPr>
              <w:jc w:val="center"/>
              <w:rPr>
                <w:b/>
                <w:bCs/>
                <w:sz w:val="22"/>
                <w:szCs w:val="28"/>
              </w:rPr>
            </w:pPr>
            <w:r w:rsidRPr="00F44EFD">
              <w:rPr>
                <w:b/>
                <w:bCs/>
                <w:sz w:val="22"/>
                <w:szCs w:val="28"/>
              </w:rPr>
              <w:t>Hosting</w:t>
            </w:r>
          </w:p>
        </w:tc>
        <w:tc>
          <w:tcPr>
            <w:tcW w:w="2427" w:type="pct"/>
          </w:tcPr>
          <w:p w14:paraId="0647817B" w14:textId="77777777" w:rsidR="00634ECB" w:rsidRPr="00F44EFD" w:rsidRDefault="00634ECB" w:rsidP="00F44EFD">
            <w:pPr>
              <w:jc w:val="center"/>
              <w:rPr>
                <w:b/>
                <w:bCs/>
                <w:sz w:val="22"/>
                <w:szCs w:val="28"/>
              </w:rPr>
            </w:pPr>
            <w:r w:rsidRPr="00F44EFD">
              <w:rPr>
                <w:b/>
                <w:bCs/>
                <w:sz w:val="22"/>
                <w:szCs w:val="28"/>
              </w:rPr>
              <w:t>Location name</w:t>
            </w:r>
          </w:p>
        </w:tc>
      </w:tr>
      <w:tr w:rsidR="00634ECB" w14:paraId="5FCD166A" w14:textId="77777777" w:rsidTr="00826CDB">
        <w:tc>
          <w:tcPr>
            <w:tcW w:w="1241" w:type="pct"/>
          </w:tcPr>
          <w:p w14:paraId="0996732D" w14:textId="77777777" w:rsidR="00634ECB" w:rsidRPr="00F44EFD" w:rsidRDefault="00634ECB" w:rsidP="00F44EFD">
            <w:r w:rsidRPr="00F44EFD">
              <w:t>Repository</w:t>
            </w:r>
          </w:p>
        </w:tc>
        <w:tc>
          <w:tcPr>
            <w:tcW w:w="1332" w:type="pct"/>
          </w:tcPr>
          <w:p w14:paraId="6BCD42B7" w14:textId="7762DB51" w:rsidR="00634ECB" w:rsidRPr="00F44EFD" w:rsidRDefault="004819A3" w:rsidP="00F44EFD">
            <w:r>
              <w:t xml:space="preserve">MPEG </w:t>
            </w:r>
            <w:r w:rsidRPr="00F44EFD">
              <w:t>Gitlab</w:t>
            </w:r>
          </w:p>
        </w:tc>
        <w:tc>
          <w:tcPr>
            <w:tcW w:w="2427" w:type="pct"/>
          </w:tcPr>
          <w:p w14:paraId="3C8545A1" w14:textId="1DB50BE1" w:rsidR="00634ECB" w:rsidRPr="00F44EFD" w:rsidRDefault="004E3321" w:rsidP="00F44EFD">
            <w:r w:rsidRPr="004E3321">
              <w:rPr>
                <w:rFonts w:ascii="Courier New" w:hAnsi="Courier New" w:cs="Courier New"/>
              </w:rPr>
              <w:t>http://mpegx.int-evry.fr/software/MPEG/Systems/SceneDescription</w:t>
            </w:r>
          </w:p>
        </w:tc>
      </w:tr>
      <w:tr w:rsidR="00634ECB" w14:paraId="1FC5DCE4" w14:textId="77777777" w:rsidTr="00826CDB">
        <w:tc>
          <w:tcPr>
            <w:tcW w:w="1241" w:type="pct"/>
          </w:tcPr>
          <w:p w14:paraId="59E1D40C" w14:textId="25681BE9" w:rsidR="00634ECB" w:rsidRPr="00F44EFD" w:rsidRDefault="004E3321" w:rsidP="00F44EFD">
            <w:r>
              <w:t>Reference software</w:t>
            </w:r>
          </w:p>
        </w:tc>
        <w:tc>
          <w:tcPr>
            <w:tcW w:w="1332" w:type="pct"/>
          </w:tcPr>
          <w:p w14:paraId="4790ADA5" w14:textId="45488AB9" w:rsidR="00634ECB" w:rsidRPr="00F44EFD" w:rsidRDefault="004819A3" w:rsidP="00F44EFD">
            <w:r>
              <w:t xml:space="preserve">MPEG </w:t>
            </w:r>
            <w:r w:rsidRPr="00F44EFD">
              <w:t>Gitlab</w:t>
            </w:r>
          </w:p>
        </w:tc>
        <w:tc>
          <w:tcPr>
            <w:tcW w:w="2427" w:type="pct"/>
          </w:tcPr>
          <w:p w14:paraId="14627241" w14:textId="1FDC5C1A" w:rsidR="00634ECB" w:rsidRPr="00F44EFD" w:rsidRDefault="004E3321" w:rsidP="00F44EFD">
            <w:pPr>
              <w:rPr>
                <w:rFonts w:ascii="Courier New" w:hAnsi="Courier New" w:cs="Courier New"/>
              </w:rPr>
            </w:pPr>
            <w:r w:rsidRPr="004E3321">
              <w:t>http://mpegx.int-evry.fr/software/MPEG/Systems/SceneDescription/software/reference</w:t>
            </w:r>
          </w:p>
        </w:tc>
      </w:tr>
      <w:tr w:rsidR="00634ECB" w14:paraId="61769E54" w14:textId="77777777" w:rsidTr="00826CDB">
        <w:tc>
          <w:tcPr>
            <w:tcW w:w="1241" w:type="pct"/>
          </w:tcPr>
          <w:p w14:paraId="04B7CFED" w14:textId="4E9AD83C" w:rsidR="00634ECB" w:rsidRPr="00F44EFD" w:rsidRDefault="004E3321" w:rsidP="00F44EFD">
            <w:r>
              <w:t>Conformance software</w:t>
            </w:r>
          </w:p>
        </w:tc>
        <w:tc>
          <w:tcPr>
            <w:tcW w:w="1332" w:type="pct"/>
          </w:tcPr>
          <w:p w14:paraId="1AB07A50" w14:textId="3C0E58A5" w:rsidR="00634ECB" w:rsidRPr="00F44EFD" w:rsidRDefault="004819A3" w:rsidP="00F44EFD">
            <w:r>
              <w:t xml:space="preserve">MPEG </w:t>
            </w:r>
            <w:r w:rsidRPr="00F44EFD">
              <w:t>Gitlab</w:t>
            </w:r>
          </w:p>
        </w:tc>
        <w:tc>
          <w:tcPr>
            <w:tcW w:w="2427" w:type="pct"/>
          </w:tcPr>
          <w:p w14:paraId="0C617A4A" w14:textId="3764FDB1" w:rsidR="00A00936" w:rsidRDefault="00000000" w:rsidP="00F44EFD">
            <w:pPr>
              <w:rPr>
                <w:rStyle w:val="Hyperlink"/>
                <w:rFonts w:ascii="Courier New" w:hAnsi="Courier New" w:cs="Courier New"/>
                <w:sz w:val="22"/>
                <w:szCs w:val="28"/>
              </w:rPr>
            </w:pPr>
            <w:hyperlink r:id="rId24" w:history="1">
              <w:r w:rsidR="002843BC" w:rsidRPr="00913F66">
                <w:rPr>
                  <w:rStyle w:val="Hyperlink"/>
                  <w:rFonts w:ascii="Courier New" w:hAnsi="Courier New" w:cs="Courier New"/>
                  <w:szCs w:val="28"/>
                </w:rPr>
                <w:t>http://mpegx.int-evry.fr/software/MPEG/Systems/SceneDescription/software/23090-24-gltf-validator</w:t>
              </w:r>
            </w:hyperlink>
          </w:p>
          <w:p w14:paraId="7F50FFEA" w14:textId="234E42B2" w:rsidR="002843BC" w:rsidRPr="00F44EFD" w:rsidRDefault="002843BC" w:rsidP="00F44EFD">
            <w:pPr>
              <w:rPr>
                <w:rFonts w:ascii="Courier New" w:hAnsi="Courier New" w:cs="Courier New"/>
              </w:rPr>
            </w:pPr>
          </w:p>
        </w:tc>
      </w:tr>
      <w:tr w:rsidR="00634ECB" w14:paraId="1A55D13E" w14:textId="77777777" w:rsidTr="00826CDB">
        <w:tc>
          <w:tcPr>
            <w:tcW w:w="1241" w:type="pct"/>
          </w:tcPr>
          <w:p w14:paraId="1EA4F321" w14:textId="77777777" w:rsidR="00634ECB" w:rsidRPr="00F44EFD" w:rsidRDefault="00634ECB" w:rsidP="00F44EFD">
            <w:r w:rsidRPr="00F44EFD">
              <w:t>Conformance software</w:t>
            </w:r>
          </w:p>
        </w:tc>
        <w:tc>
          <w:tcPr>
            <w:tcW w:w="1332" w:type="pct"/>
          </w:tcPr>
          <w:p w14:paraId="39100112" w14:textId="27D24032" w:rsidR="00634ECB" w:rsidRPr="00F44EFD" w:rsidRDefault="004819A3" w:rsidP="00F44EFD">
            <w:r>
              <w:t xml:space="preserve">MPEG </w:t>
            </w:r>
            <w:r w:rsidRPr="00F44EFD">
              <w:t>Gitlab</w:t>
            </w:r>
          </w:p>
        </w:tc>
        <w:tc>
          <w:tcPr>
            <w:tcW w:w="2427" w:type="pct"/>
          </w:tcPr>
          <w:p w14:paraId="3605DF57" w14:textId="77777777" w:rsidR="00634ECB" w:rsidRPr="00F44EFD" w:rsidRDefault="00634ECB" w:rsidP="00F44EFD">
            <w:pPr>
              <w:rPr>
                <w:rFonts w:ascii="Courier New" w:hAnsi="Courier New" w:cs="Courier New"/>
              </w:rPr>
            </w:pPr>
            <w:r w:rsidRPr="00F44EFD">
              <w:rPr>
                <w:rFonts w:ascii="Courier New" w:hAnsi="Courier New" w:cs="Courier New"/>
              </w:rPr>
              <w:t>https://gitlab.com/mpeg-i/scene-description/conformance</w:t>
            </w:r>
          </w:p>
        </w:tc>
      </w:tr>
      <w:tr w:rsidR="00634ECB" w14:paraId="139F3A58" w14:textId="77777777" w:rsidTr="00826CDB">
        <w:tc>
          <w:tcPr>
            <w:tcW w:w="1241" w:type="pct"/>
          </w:tcPr>
          <w:p w14:paraId="6948F9AF" w14:textId="77777777" w:rsidR="00634ECB" w:rsidRPr="00F44EFD" w:rsidRDefault="00634ECB" w:rsidP="00F44EFD">
            <w:r w:rsidRPr="00F44EFD">
              <w:t>Scenarios</w:t>
            </w:r>
          </w:p>
        </w:tc>
        <w:tc>
          <w:tcPr>
            <w:tcW w:w="1332" w:type="pct"/>
          </w:tcPr>
          <w:p w14:paraId="2F9F9753" w14:textId="2C78A87E" w:rsidR="00634ECB" w:rsidRPr="00F44EFD" w:rsidRDefault="004819A3" w:rsidP="00F44EFD">
            <w:r>
              <w:t xml:space="preserve">MPEG </w:t>
            </w:r>
            <w:r w:rsidR="00634ECB" w:rsidRPr="00F44EFD">
              <w:t>Gitlab</w:t>
            </w:r>
          </w:p>
        </w:tc>
        <w:tc>
          <w:tcPr>
            <w:tcW w:w="2427" w:type="pct"/>
          </w:tcPr>
          <w:p w14:paraId="187D2272" w14:textId="7B81D65D" w:rsidR="00634ECB" w:rsidRPr="00F44EFD" w:rsidRDefault="004819A3" w:rsidP="00F44EFD">
            <w:pPr>
              <w:rPr>
                <w:rFonts w:ascii="Courier New" w:hAnsi="Courier New" w:cs="Courier New"/>
              </w:rPr>
            </w:pPr>
            <w:r w:rsidRPr="004819A3">
              <w:rPr>
                <w:rFonts w:ascii="Courier New" w:hAnsi="Courier New" w:cs="Courier New"/>
              </w:rPr>
              <w:t>http://mpegx.int-evry.fr/software/MPEG/Systems/SceneDescription/test-assets</w:t>
            </w:r>
          </w:p>
        </w:tc>
      </w:tr>
      <w:tr w:rsidR="00634ECB" w14:paraId="7570D955" w14:textId="77777777" w:rsidTr="00826CDB">
        <w:tc>
          <w:tcPr>
            <w:tcW w:w="1241" w:type="pct"/>
          </w:tcPr>
          <w:p w14:paraId="5E8E0E05" w14:textId="77777777" w:rsidR="00634ECB" w:rsidRPr="00F44EFD" w:rsidRDefault="00634ECB" w:rsidP="00F44EFD">
            <w:commentRangeStart w:id="275"/>
            <w:r w:rsidRPr="00F44EFD">
              <w:t>Test vectors</w:t>
            </w:r>
          </w:p>
        </w:tc>
        <w:tc>
          <w:tcPr>
            <w:tcW w:w="1332" w:type="pct"/>
          </w:tcPr>
          <w:p w14:paraId="0ABCBDAC" w14:textId="77777777" w:rsidR="00634ECB" w:rsidRPr="00F44EFD" w:rsidRDefault="00634ECB" w:rsidP="00F44EFD">
            <w:r w:rsidRPr="00F44EFD">
              <w:t>Gitlab.com</w:t>
            </w:r>
            <w:r w:rsidRPr="00F44EFD" w:rsidDel="001B4DC3">
              <w:t xml:space="preserve"> </w:t>
            </w:r>
            <w:r w:rsidRPr="00F44EFD">
              <w:t>with LFS for binary files</w:t>
            </w:r>
          </w:p>
        </w:tc>
        <w:tc>
          <w:tcPr>
            <w:tcW w:w="2427" w:type="pct"/>
          </w:tcPr>
          <w:p w14:paraId="05C51986" w14:textId="77777777" w:rsidR="00634ECB" w:rsidRPr="00F44EFD" w:rsidRDefault="00000000" w:rsidP="00F44EFD">
            <w:pPr>
              <w:rPr>
                <w:rFonts w:ascii="Courier New" w:hAnsi="Courier New" w:cs="Courier New"/>
              </w:rPr>
            </w:pPr>
            <w:hyperlink r:id="rId25" w:history="1">
              <w:r w:rsidR="00634ECB" w:rsidRPr="00F44EFD">
                <w:rPr>
                  <w:rStyle w:val="Hyperlink"/>
                  <w:rFonts w:ascii="Courier New" w:hAnsi="Courier New" w:cs="Courier New"/>
                  <w:sz w:val="22"/>
                  <w:szCs w:val="28"/>
                </w:rPr>
                <w:t>https://gitlab.com/mpeg-i/scene-description/test-vectors</w:t>
              </w:r>
            </w:hyperlink>
            <w:commentRangeEnd w:id="275"/>
            <w:r w:rsidR="004819A3">
              <w:rPr>
                <w:rStyle w:val="CommentReference"/>
                <w:rFonts w:ascii="Times New Roman" w:eastAsia="MS Mincho" w:hAnsi="Times New Roman"/>
              </w:rPr>
              <w:commentReference w:id="275"/>
            </w:r>
          </w:p>
        </w:tc>
      </w:tr>
      <w:tr w:rsidR="00634ECB" w14:paraId="7FAF766C" w14:textId="77777777" w:rsidTr="00826CDB">
        <w:tc>
          <w:tcPr>
            <w:tcW w:w="1241" w:type="pct"/>
          </w:tcPr>
          <w:p w14:paraId="054E7FCD" w14:textId="77777777" w:rsidR="00634ECB" w:rsidRPr="00F44EFD" w:rsidRDefault="00634ECB" w:rsidP="00F44EFD">
            <w:r w:rsidRPr="00F44EFD">
              <w:t>Test assets</w:t>
            </w:r>
          </w:p>
        </w:tc>
        <w:tc>
          <w:tcPr>
            <w:tcW w:w="1332" w:type="pct"/>
          </w:tcPr>
          <w:p w14:paraId="2F89A0EF" w14:textId="77777777" w:rsidR="00634ECB" w:rsidRPr="00F44EFD" w:rsidRDefault="00634ECB" w:rsidP="00F44EFD">
            <w:r w:rsidRPr="00F44EFD">
              <w:t>MPEG content</w:t>
            </w:r>
          </w:p>
        </w:tc>
        <w:tc>
          <w:tcPr>
            <w:tcW w:w="2427" w:type="pct"/>
          </w:tcPr>
          <w:p w14:paraId="4DEFB2E9" w14:textId="77777777" w:rsidR="00634ECB" w:rsidRPr="00F44EFD" w:rsidRDefault="00000000" w:rsidP="00F44EFD">
            <w:pPr>
              <w:rPr>
                <w:rFonts w:ascii="Courier New" w:hAnsi="Courier New" w:cs="Courier New"/>
              </w:rPr>
            </w:pPr>
            <w:hyperlink r:id="rId26" w:history="1">
              <w:r w:rsidR="00634ECB" w:rsidRPr="00F44EFD">
                <w:rPr>
                  <w:rStyle w:val="Hyperlink"/>
                  <w:rFonts w:ascii="Courier New" w:hAnsi="Courier New" w:cs="Courier New"/>
                  <w:sz w:val="22"/>
                  <w:szCs w:val="28"/>
                </w:rPr>
                <w:t>http://mpegfs.int-evry.fr/mpegcontent/ws-mpegcontent/MPEG-I/Part14-SceneDescriptions</w:t>
              </w:r>
            </w:hyperlink>
          </w:p>
        </w:tc>
      </w:tr>
    </w:tbl>
    <w:p w14:paraId="24EA1B81" w14:textId="77777777" w:rsidR="00634ECB" w:rsidRDefault="00634ECB" w:rsidP="00634ECB">
      <w:pPr>
        <w:rPr>
          <w:rFonts w:cstheme="minorHAnsi"/>
        </w:rPr>
      </w:pPr>
    </w:p>
    <w:p w14:paraId="442DE6D9" w14:textId="77777777" w:rsidR="00634ECB" w:rsidRPr="00D31AB5" w:rsidRDefault="00634ECB" w:rsidP="00634ECB">
      <w:pPr>
        <w:rPr>
          <w:rFonts w:cstheme="minorHAnsi"/>
        </w:rPr>
      </w:pPr>
      <w:r w:rsidRPr="00D31AB5">
        <w:rPr>
          <w:rFonts w:cstheme="minorHAnsi"/>
        </w:rPr>
        <w:lastRenderedPageBreak/>
        <w:t xml:space="preserve">For </w:t>
      </w:r>
      <w:r>
        <w:rPr>
          <w:rFonts w:cstheme="minorHAnsi"/>
        </w:rPr>
        <w:t>uploading content to the Test Assets</w:t>
      </w:r>
      <w:r w:rsidRPr="00D31AB5">
        <w:rPr>
          <w:rFonts w:cstheme="minorHAnsi"/>
        </w:rPr>
        <w:t xml:space="preserve">, </w:t>
      </w:r>
      <w:r>
        <w:rPr>
          <w:rFonts w:cstheme="minorHAnsi"/>
        </w:rPr>
        <w:t>please bring an input contribution to the MPEG meeting.</w:t>
      </w:r>
    </w:p>
    <w:p w14:paraId="0F0DC0D2" w14:textId="4A8BE7FA" w:rsidR="00FF2653" w:rsidRDefault="00FF2653" w:rsidP="0018563E">
      <w:pPr>
        <w:rPr>
          <w:rFonts w:ascii="Times New Roman" w:hAnsi="Times New Roman" w:cs="Times New Roman"/>
          <w:lang w:val="nl-NL"/>
        </w:rPr>
      </w:pPr>
      <w:bookmarkStart w:id="276" w:name="_Toc53758903"/>
      <w:bookmarkStart w:id="277" w:name="_Toc53759174"/>
      <w:bookmarkStart w:id="278" w:name="_Toc53759225"/>
      <w:bookmarkEnd w:id="276"/>
      <w:bookmarkEnd w:id="277"/>
      <w:bookmarkEnd w:id="278"/>
    </w:p>
    <w:p w14:paraId="31E8A0BC" w14:textId="3AB4EE1C" w:rsidR="00212D63" w:rsidRPr="00770437" w:rsidRDefault="00770437" w:rsidP="00770437">
      <w:pPr>
        <w:pStyle w:val="Heading2"/>
        <w:rPr>
          <w:rFonts w:ascii="Times New Roman" w:hAnsi="Times New Roman" w:cs="Times New Roman"/>
          <w:lang w:val="nl-NL"/>
        </w:rPr>
      </w:pPr>
      <w:bookmarkStart w:id="279" w:name="_Toc126923207"/>
      <w:r>
        <w:rPr>
          <w:rFonts w:ascii="Times New Roman" w:hAnsi="Times New Roman" w:cs="Times New Roman"/>
          <w:lang w:val="nl-NL"/>
        </w:rPr>
        <w:t>5.4.</w:t>
      </w:r>
      <w:bookmarkStart w:id="280" w:name="_Ref120797685"/>
      <w:r w:rsidR="00C13D74">
        <w:t>Coordinators</w:t>
      </w:r>
      <w:bookmarkEnd w:id="279"/>
      <w:bookmarkEnd w:id="280"/>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281" w:name="_Ref120800194"/>
      <w:r>
        <w:t xml:space="preserve">Table </w:t>
      </w:r>
      <w:fldSimple w:instr=" SEQ Table \* ARABIC ">
        <w:r>
          <w:rPr>
            <w:noProof/>
          </w:rPr>
          <w:t>1</w:t>
        </w:r>
      </w:fldSimple>
      <w:bookmarkEnd w:id="281"/>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000000" w:rsidP="00F44EFD">
            <w:pPr>
              <w:rPr>
                <w:sz w:val="22"/>
                <w:szCs w:val="22"/>
              </w:rPr>
            </w:pPr>
            <w:hyperlink r:id="rId27" w:history="1">
              <w:r w:rsidR="00C13D74" w:rsidRPr="00F44EFD">
                <w:rPr>
                  <w:rStyle w:val="Hyperlink"/>
                  <w:rFonts w:cstheme="minorHAnsi"/>
                </w:rPr>
                <w:t>bouazizi@qti.qualcomm.com</w:t>
              </w:r>
            </w:hyperlink>
          </w:p>
        </w:tc>
      </w:tr>
    </w:tbl>
    <w:p w14:paraId="5377F1E3" w14:textId="77777777" w:rsidR="00212D63" w:rsidRPr="00212D63" w:rsidRDefault="00212D63" w:rsidP="0018563E">
      <w:pPr>
        <w:rPr>
          <w:rFonts w:ascii="Times New Roman" w:hAnsi="Times New Roman" w:cs="Times New Roman"/>
        </w:rPr>
      </w:pPr>
    </w:p>
    <w:sectPr w:rsidR="00212D63" w:rsidRPr="00212D63" w:rsidSect="00385C5D">
      <w:footerReference w:type="default" r:id="rId2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6" w:author="Gurdeep Bhullar" w:date="2022-12-01T14:38:00Z" w:initials="GB">
    <w:p w14:paraId="4EA0B0B1" w14:textId="77777777" w:rsidR="008F0D21" w:rsidRDefault="008F0D21" w:rsidP="008D28E1">
      <w:pPr>
        <w:pStyle w:val="CommentText"/>
        <w:jc w:val="left"/>
      </w:pPr>
      <w:r>
        <w:rPr>
          <w:rStyle w:val="CommentReference"/>
        </w:rPr>
        <w:annotationRef/>
      </w:r>
      <w:r>
        <w:t>I am not sure whether we would like to keep these assets.</w:t>
      </w:r>
    </w:p>
  </w:comment>
  <w:comment w:id="250" w:author="Gurdeep Bhullar" w:date="2022-12-01T14:49:00Z" w:initials="GB">
    <w:p w14:paraId="5ECF13FE" w14:textId="77777777" w:rsidR="00682849" w:rsidRDefault="00666488" w:rsidP="00EB3694">
      <w:pPr>
        <w:pStyle w:val="CommentText"/>
        <w:jc w:val="left"/>
      </w:pPr>
      <w:r>
        <w:rPr>
          <w:rStyle w:val="CommentReference"/>
        </w:rPr>
        <w:annotationRef/>
      </w:r>
      <w:r w:rsidR="00682849">
        <w:t xml:space="preserve">Not sure whether we should keep this text? </w:t>
      </w:r>
    </w:p>
  </w:comment>
  <w:comment w:id="275" w:author="Gurdeep Bhullar" w:date="2022-12-01T15:13:00Z" w:initials="GB">
    <w:p w14:paraId="3E32FEC9" w14:textId="6CE6E191" w:rsidR="004819A3" w:rsidRDefault="004819A3" w:rsidP="0029294A">
      <w:pPr>
        <w:pStyle w:val="CommentText"/>
        <w:jc w:val="left"/>
      </w:pPr>
      <w:r>
        <w:rPr>
          <w:rStyle w:val="CommentReference"/>
        </w:rPr>
        <w:annotationRef/>
      </w:r>
      <w:r>
        <w:t>Not sure about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A0B0B1" w15:done="0"/>
  <w15:commentEx w15:paraId="5ECF13FE" w15:done="0"/>
  <w15:commentEx w15:paraId="3E32FE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3AE5" w16cex:dateUtc="2022-12-01T19:38:00Z"/>
  <w16cex:commentExtensible w16cex:durableId="27333D96" w16cex:dateUtc="2022-12-01T19:49:00Z"/>
  <w16cex:commentExtensible w16cex:durableId="2733432D" w16cex:dateUtc="2022-12-01T2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A0B0B1" w16cid:durableId="27333AE5"/>
  <w16cid:commentId w16cid:paraId="5ECF13FE" w16cid:durableId="27333D96"/>
  <w16cid:commentId w16cid:paraId="3E32FEC9" w16cid:durableId="273343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EFC9" w14:textId="77777777" w:rsidR="005B47C8" w:rsidRDefault="005B47C8" w:rsidP="009E784A">
      <w:r>
        <w:separator/>
      </w:r>
    </w:p>
  </w:endnote>
  <w:endnote w:type="continuationSeparator" w:id="0">
    <w:p w14:paraId="66CDC2A5" w14:textId="77777777" w:rsidR="005B47C8" w:rsidRDefault="005B47C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88864" w14:textId="77777777" w:rsidR="005B47C8" w:rsidRDefault="005B47C8" w:rsidP="009E784A">
      <w:r>
        <w:separator/>
      </w:r>
    </w:p>
  </w:footnote>
  <w:footnote w:type="continuationSeparator" w:id="0">
    <w:p w14:paraId="5F43966D" w14:textId="77777777" w:rsidR="005B47C8" w:rsidRDefault="005B47C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49"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5"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57199">
    <w:abstractNumId w:val="50"/>
  </w:num>
  <w:num w:numId="2" w16cid:durableId="1453212155">
    <w:abstractNumId w:val="60"/>
  </w:num>
  <w:num w:numId="3" w16cid:durableId="1210537606">
    <w:abstractNumId w:val="61"/>
  </w:num>
  <w:num w:numId="4" w16cid:durableId="1170222167">
    <w:abstractNumId w:val="30"/>
  </w:num>
  <w:num w:numId="5" w16cid:durableId="1401715740">
    <w:abstractNumId w:val="3"/>
  </w:num>
  <w:num w:numId="6" w16cid:durableId="451019093">
    <w:abstractNumId w:val="43"/>
  </w:num>
  <w:num w:numId="7" w16cid:durableId="1185286020">
    <w:abstractNumId w:val="63"/>
  </w:num>
  <w:num w:numId="8" w16cid:durableId="1015570515">
    <w:abstractNumId w:val="5"/>
  </w:num>
  <w:num w:numId="9" w16cid:durableId="2123765896">
    <w:abstractNumId w:val="58"/>
  </w:num>
  <w:num w:numId="10" w16cid:durableId="413086301">
    <w:abstractNumId w:val="59"/>
  </w:num>
  <w:num w:numId="11" w16cid:durableId="2083021015">
    <w:abstractNumId w:val="32"/>
  </w:num>
  <w:num w:numId="12" w16cid:durableId="1663728878">
    <w:abstractNumId w:val="8"/>
  </w:num>
  <w:num w:numId="13" w16cid:durableId="174542570">
    <w:abstractNumId w:val="54"/>
  </w:num>
  <w:num w:numId="14" w16cid:durableId="492910752">
    <w:abstractNumId w:val="23"/>
  </w:num>
  <w:num w:numId="15" w16cid:durableId="2030134035">
    <w:abstractNumId w:val="9"/>
  </w:num>
  <w:num w:numId="16" w16cid:durableId="1516192469">
    <w:abstractNumId w:val="56"/>
  </w:num>
  <w:num w:numId="17" w16cid:durableId="1944191917">
    <w:abstractNumId w:val="52"/>
  </w:num>
  <w:num w:numId="18" w16cid:durableId="1948923230">
    <w:abstractNumId w:val="0"/>
  </w:num>
  <w:num w:numId="19" w16cid:durableId="1256397419">
    <w:abstractNumId w:val="38"/>
  </w:num>
  <w:num w:numId="20" w16cid:durableId="295719597">
    <w:abstractNumId w:val="65"/>
  </w:num>
  <w:num w:numId="21" w16cid:durableId="382143916">
    <w:abstractNumId w:val="18"/>
  </w:num>
  <w:num w:numId="22" w16cid:durableId="2021153716">
    <w:abstractNumId w:val="34"/>
  </w:num>
  <w:num w:numId="23" w16cid:durableId="44717992">
    <w:abstractNumId w:val="14"/>
  </w:num>
  <w:num w:numId="24" w16cid:durableId="1731616524">
    <w:abstractNumId w:val="7"/>
  </w:num>
  <w:num w:numId="25" w16cid:durableId="3094683">
    <w:abstractNumId w:val="15"/>
  </w:num>
  <w:num w:numId="26" w16cid:durableId="470752774">
    <w:abstractNumId w:val="64"/>
  </w:num>
  <w:num w:numId="27" w16cid:durableId="83263150">
    <w:abstractNumId w:val="20"/>
  </w:num>
  <w:num w:numId="28" w16cid:durableId="475529988">
    <w:abstractNumId w:val="17"/>
  </w:num>
  <w:num w:numId="29" w16cid:durableId="322243226">
    <w:abstractNumId w:val="44"/>
  </w:num>
  <w:num w:numId="30" w16cid:durableId="442304180">
    <w:abstractNumId w:val="40"/>
  </w:num>
  <w:num w:numId="31" w16cid:durableId="507334704">
    <w:abstractNumId w:val="33"/>
  </w:num>
  <w:num w:numId="32" w16cid:durableId="371737248">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5"/>
  </w:num>
  <w:num w:numId="40" w16cid:durableId="21155865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2"/>
  </w:num>
  <w:num w:numId="42" w16cid:durableId="1983776064">
    <w:abstractNumId w:val="26"/>
  </w:num>
  <w:num w:numId="43" w16cid:durableId="915749096">
    <w:abstractNumId w:val="51"/>
  </w:num>
  <w:num w:numId="44" w16cid:durableId="1335301964">
    <w:abstractNumId w:val="57"/>
  </w:num>
  <w:num w:numId="45" w16cid:durableId="764888042">
    <w:abstractNumId w:val="39"/>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2"/>
  </w:num>
  <w:num w:numId="54" w16cid:durableId="226915072">
    <w:abstractNumId w:val="29"/>
  </w:num>
  <w:num w:numId="55" w16cid:durableId="979310952">
    <w:abstractNumId w:val="13"/>
  </w:num>
  <w:num w:numId="56" w16cid:durableId="161048662">
    <w:abstractNumId w:val="48"/>
  </w:num>
  <w:num w:numId="57" w16cid:durableId="257519197">
    <w:abstractNumId w:val="31"/>
  </w:num>
  <w:num w:numId="58" w16cid:durableId="1515194401">
    <w:abstractNumId w:val="41"/>
  </w:num>
  <w:num w:numId="59" w16cid:durableId="1944805645">
    <w:abstractNumId w:val="45"/>
  </w:num>
  <w:num w:numId="60" w16cid:durableId="1102991709">
    <w:abstractNumId w:val="27"/>
  </w:num>
  <w:num w:numId="61" w16cid:durableId="1512140902">
    <w:abstractNumId w:val="19"/>
  </w:num>
  <w:num w:numId="62" w16cid:durableId="1428232194">
    <w:abstractNumId w:val="28"/>
  </w:num>
  <w:num w:numId="63" w16cid:durableId="1686442544">
    <w:abstractNumId w:val="66"/>
  </w:num>
  <w:num w:numId="64" w16cid:durableId="874578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7"/>
  </w:num>
  <w:num w:numId="68" w16cid:durableId="1456555677">
    <w:abstractNumId w:val="36"/>
  </w:num>
  <w:num w:numId="69" w16cid:durableId="769007112">
    <w:abstractNumId w:val="53"/>
  </w:num>
  <w:num w:numId="70" w16cid:durableId="1238324076">
    <w:abstractNumId w:val="37"/>
  </w:num>
  <w:num w:numId="71" w16cid:durableId="279344152">
    <w:abstractNumId w:val="46"/>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2BA5"/>
    <w:rsid w:val="0001794F"/>
    <w:rsid w:val="000248E1"/>
    <w:rsid w:val="0005035A"/>
    <w:rsid w:val="00052449"/>
    <w:rsid w:val="00056150"/>
    <w:rsid w:val="00060CFC"/>
    <w:rsid w:val="00066FA3"/>
    <w:rsid w:val="00095C00"/>
    <w:rsid w:val="000968DA"/>
    <w:rsid w:val="000971A4"/>
    <w:rsid w:val="000A734C"/>
    <w:rsid w:val="000C78E6"/>
    <w:rsid w:val="000D1928"/>
    <w:rsid w:val="000D24BA"/>
    <w:rsid w:val="000F407D"/>
    <w:rsid w:val="001256E2"/>
    <w:rsid w:val="0013611E"/>
    <w:rsid w:val="0015232A"/>
    <w:rsid w:val="00153871"/>
    <w:rsid w:val="00155CE5"/>
    <w:rsid w:val="0018514B"/>
    <w:rsid w:val="0018563E"/>
    <w:rsid w:val="00195250"/>
    <w:rsid w:val="001A1197"/>
    <w:rsid w:val="001C46C3"/>
    <w:rsid w:val="001C6C14"/>
    <w:rsid w:val="001D2E20"/>
    <w:rsid w:val="001D309A"/>
    <w:rsid w:val="001E2284"/>
    <w:rsid w:val="001E48D0"/>
    <w:rsid w:val="001F171B"/>
    <w:rsid w:val="0020295D"/>
    <w:rsid w:val="00212D63"/>
    <w:rsid w:val="00263789"/>
    <w:rsid w:val="002843BC"/>
    <w:rsid w:val="0028729E"/>
    <w:rsid w:val="002A0FA4"/>
    <w:rsid w:val="002A1A13"/>
    <w:rsid w:val="002B2301"/>
    <w:rsid w:val="002B69D3"/>
    <w:rsid w:val="002C47A3"/>
    <w:rsid w:val="002C703B"/>
    <w:rsid w:val="002D2DF8"/>
    <w:rsid w:val="002E40BB"/>
    <w:rsid w:val="002E6166"/>
    <w:rsid w:val="002F64E5"/>
    <w:rsid w:val="003226C8"/>
    <w:rsid w:val="00333172"/>
    <w:rsid w:val="00345F2C"/>
    <w:rsid w:val="00350A9A"/>
    <w:rsid w:val="003746DD"/>
    <w:rsid w:val="003852FF"/>
    <w:rsid w:val="00385C5D"/>
    <w:rsid w:val="003A5464"/>
    <w:rsid w:val="003A7575"/>
    <w:rsid w:val="003B0FC6"/>
    <w:rsid w:val="003C189C"/>
    <w:rsid w:val="003C7229"/>
    <w:rsid w:val="003F4ECB"/>
    <w:rsid w:val="00401FBE"/>
    <w:rsid w:val="00412ABD"/>
    <w:rsid w:val="00414BDB"/>
    <w:rsid w:val="00427F9A"/>
    <w:rsid w:val="00450F05"/>
    <w:rsid w:val="004727AA"/>
    <w:rsid w:val="004819A3"/>
    <w:rsid w:val="004A05B4"/>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618B"/>
    <w:rsid w:val="005A73E2"/>
    <w:rsid w:val="005B47C8"/>
    <w:rsid w:val="005B5BC6"/>
    <w:rsid w:val="005C05C4"/>
    <w:rsid w:val="005C2A51"/>
    <w:rsid w:val="005C4038"/>
    <w:rsid w:val="005C74BC"/>
    <w:rsid w:val="005D0749"/>
    <w:rsid w:val="00622BB1"/>
    <w:rsid w:val="00634ECB"/>
    <w:rsid w:val="00666488"/>
    <w:rsid w:val="00673D9B"/>
    <w:rsid w:val="00682849"/>
    <w:rsid w:val="00691D93"/>
    <w:rsid w:val="00695DA7"/>
    <w:rsid w:val="006B2AD1"/>
    <w:rsid w:val="006D19AD"/>
    <w:rsid w:val="006D3A68"/>
    <w:rsid w:val="006E6D73"/>
    <w:rsid w:val="006F1564"/>
    <w:rsid w:val="006F7320"/>
    <w:rsid w:val="00714EA4"/>
    <w:rsid w:val="00746BAE"/>
    <w:rsid w:val="00752132"/>
    <w:rsid w:val="00770437"/>
    <w:rsid w:val="007779EB"/>
    <w:rsid w:val="007F06C8"/>
    <w:rsid w:val="007F14C8"/>
    <w:rsid w:val="008048B4"/>
    <w:rsid w:val="00826CDB"/>
    <w:rsid w:val="0083300D"/>
    <w:rsid w:val="0086694D"/>
    <w:rsid w:val="00867DC3"/>
    <w:rsid w:val="00870100"/>
    <w:rsid w:val="00872E36"/>
    <w:rsid w:val="00882365"/>
    <w:rsid w:val="00893ABB"/>
    <w:rsid w:val="008961A5"/>
    <w:rsid w:val="008B342F"/>
    <w:rsid w:val="008B4716"/>
    <w:rsid w:val="008E424C"/>
    <w:rsid w:val="008E5FBC"/>
    <w:rsid w:val="008E7795"/>
    <w:rsid w:val="008E7859"/>
    <w:rsid w:val="008F0D21"/>
    <w:rsid w:val="00901FA1"/>
    <w:rsid w:val="00917100"/>
    <w:rsid w:val="00941674"/>
    <w:rsid w:val="00943385"/>
    <w:rsid w:val="00945DC7"/>
    <w:rsid w:val="009636E0"/>
    <w:rsid w:val="00992C77"/>
    <w:rsid w:val="009A0AA7"/>
    <w:rsid w:val="009A20A4"/>
    <w:rsid w:val="009A2968"/>
    <w:rsid w:val="009B09C2"/>
    <w:rsid w:val="009C5AAC"/>
    <w:rsid w:val="009C76AC"/>
    <w:rsid w:val="009D5D9F"/>
    <w:rsid w:val="009E784A"/>
    <w:rsid w:val="009F49D2"/>
    <w:rsid w:val="009F6E1E"/>
    <w:rsid w:val="00A00936"/>
    <w:rsid w:val="00A01C63"/>
    <w:rsid w:val="00A13035"/>
    <w:rsid w:val="00A27E4C"/>
    <w:rsid w:val="00A34809"/>
    <w:rsid w:val="00A4549E"/>
    <w:rsid w:val="00A539C6"/>
    <w:rsid w:val="00A63D2A"/>
    <w:rsid w:val="00A667AB"/>
    <w:rsid w:val="00AC0123"/>
    <w:rsid w:val="00AE3969"/>
    <w:rsid w:val="00AE4425"/>
    <w:rsid w:val="00AF4186"/>
    <w:rsid w:val="00B02B5B"/>
    <w:rsid w:val="00B03F35"/>
    <w:rsid w:val="00B574F7"/>
    <w:rsid w:val="00BA3BEA"/>
    <w:rsid w:val="00BA73B4"/>
    <w:rsid w:val="00BF1DDA"/>
    <w:rsid w:val="00C055C5"/>
    <w:rsid w:val="00C13D74"/>
    <w:rsid w:val="00C1464E"/>
    <w:rsid w:val="00C204B6"/>
    <w:rsid w:val="00C44DA6"/>
    <w:rsid w:val="00C52A49"/>
    <w:rsid w:val="00CB798F"/>
    <w:rsid w:val="00CC33B6"/>
    <w:rsid w:val="00CD36BE"/>
    <w:rsid w:val="00CE0862"/>
    <w:rsid w:val="00CF1629"/>
    <w:rsid w:val="00D16354"/>
    <w:rsid w:val="00D17666"/>
    <w:rsid w:val="00D20BFE"/>
    <w:rsid w:val="00D24E86"/>
    <w:rsid w:val="00D471DF"/>
    <w:rsid w:val="00D520D0"/>
    <w:rsid w:val="00D64DD9"/>
    <w:rsid w:val="00D709E9"/>
    <w:rsid w:val="00D71BD6"/>
    <w:rsid w:val="00D73257"/>
    <w:rsid w:val="00D94367"/>
    <w:rsid w:val="00DB7A7E"/>
    <w:rsid w:val="00DC6C35"/>
    <w:rsid w:val="00DD6C01"/>
    <w:rsid w:val="00E11603"/>
    <w:rsid w:val="00E17818"/>
    <w:rsid w:val="00E31CF3"/>
    <w:rsid w:val="00E843CE"/>
    <w:rsid w:val="00E87122"/>
    <w:rsid w:val="00E9507F"/>
    <w:rsid w:val="00E965CC"/>
    <w:rsid w:val="00EA19C0"/>
    <w:rsid w:val="00EA2F4A"/>
    <w:rsid w:val="00EC30D8"/>
    <w:rsid w:val="00EC77AF"/>
    <w:rsid w:val="00ED5685"/>
    <w:rsid w:val="00EE7EAC"/>
    <w:rsid w:val="00EF21D2"/>
    <w:rsid w:val="00F03F9B"/>
    <w:rsid w:val="00F1517B"/>
    <w:rsid w:val="00F16734"/>
    <w:rsid w:val="00F23FF4"/>
    <w:rsid w:val="00F3302A"/>
    <w:rsid w:val="00F33B88"/>
    <w:rsid w:val="00F343C8"/>
    <w:rsid w:val="00F44EFD"/>
    <w:rsid w:val="00F536A8"/>
    <w:rsid w:val="00F73309"/>
    <w:rsid w:val="00F90344"/>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microsoft.com/office/2018/08/relationships/commentsExtensible" Target="commentsExtensible.xml"/><Relationship Id="rId26" Type="http://schemas.openxmlformats.org/officeDocument/2006/relationships/hyperlink" Target="http://mpegfs.int-evry.fr/mpegcontent/ws-mpegcontent/MPEG-I/Part14-SceneDescriptions" TargetMode="External"/><Relationship Id="rId3" Type="http://schemas.openxmlformats.org/officeDocument/2006/relationships/customXml" Target="../customXml/item3.xml"/><Relationship Id="rId21" Type="http://schemas.openxmlformats.org/officeDocument/2006/relationships/hyperlink" Target="http://mpegx.int-evry.fr/software/MPEG/Systems/SceneDescription/software/23090-24-gltf-validator/-/issue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6/09/relationships/commentsIds" Target="commentsIds.xml"/><Relationship Id="rId25" Type="http://schemas.openxmlformats.org/officeDocument/2006/relationships/hyperlink" Target="https://gitlab.com/mpeg-i/scene-description/test-vectors"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mpegx.int-evry.fr/software/MPEG/Systems/SceneDescription/test-asse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pegx.int-evry.fr/software/MPEG/Systems/SceneDescription/software/23090-24-gltf-validator"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mpegx.int-evry.fr/software/MPEG/Systems/SceneDescription/test-asset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creativecommons.org/licenses/by/4.0/"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image" Target="media/image2.png"/><Relationship Id="rId27" Type="http://schemas.openxmlformats.org/officeDocument/2006/relationships/hyperlink" Target="mailto:bouazizi@qti.qualcomm.com"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C06B0285D8EA40A79E3138F2A057DF" ma:contentTypeVersion="10" ma:contentTypeDescription="Create a new document." ma:contentTypeScope="" ma:versionID="1123b10b5fd3273a90bfa85d31aeae96">
  <xsd:schema xmlns:xsd="http://www.w3.org/2001/XMLSchema" xmlns:xs="http://www.w3.org/2001/XMLSchema" xmlns:p="http://schemas.microsoft.com/office/2006/metadata/properties" xmlns:ns2="75b512c1-f763-47fe-9786-098e109fca1e" xmlns:ns3="014640a8-22d6-43bc-87e9-aa6b97f98cbb" targetNamespace="http://schemas.microsoft.com/office/2006/metadata/properties" ma:root="true" ma:fieldsID="0fea392419f94b60463add3f3e7d3f4d" ns2:_="" ns3:_="">
    <xsd:import namespace="75b512c1-f763-47fe-9786-098e109fca1e"/>
    <xsd:import namespace="014640a8-22d6-43bc-87e9-aa6b97f98c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512c1-f763-47fe-9786-098e109fc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640a8-22d6-43bc-87e9-aa6b97f98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9C732E75-FCAC-4BC9-89AB-B9FEA0E31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512c1-f763-47fe-9786-098e109fca1e"/>
    <ds:schemaRef ds:uri="014640a8-22d6-43bc-87e9-aa6b97f98c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2557</Words>
  <Characters>14581</Characters>
  <Application>Microsoft Office Word</Application>
  <DocSecurity>0</DocSecurity>
  <Lines>121</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Gurdeep Bhullar</cp:lastModifiedBy>
  <cp:revision>95</cp:revision>
  <dcterms:created xsi:type="dcterms:W3CDTF">2022-12-01T19:06:00Z</dcterms:created>
  <dcterms:modified xsi:type="dcterms:W3CDTF">2023-02-10T17:07:00Z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0x01010072C06B0285D8EA40A79E3138F2A057DF</vt:lpwstr>
  </property>
</Properties>
</file>